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8BEB4" w14:textId="003EAEFE" w:rsidR="001E3046" w:rsidRPr="00DA6B4E" w:rsidRDefault="12094EFB" w:rsidP="12094EFB">
      <w:pPr>
        <w:rPr>
          <w:b/>
          <w:bCs/>
          <w:sz w:val="24"/>
          <w:szCs w:val="24"/>
        </w:rPr>
      </w:pPr>
      <w:bookmarkStart w:id="0" w:name="_Hlk510003170"/>
      <w:r w:rsidRPr="12094EFB">
        <w:rPr>
          <w:b/>
          <w:bCs/>
          <w:sz w:val="24"/>
          <w:szCs w:val="24"/>
        </w:rPr>
        <w:t xml:space="preserve">FOR IMMEDIATE RELEASE </w:t>
      </w:r>
    </w:p>
    <w:p w14:paraId="3F05CC6A" w14:textId="5C5C0F80" w:rsidR="00F360A4" w:rsidRDefault="33A39C73" w:rsidP="33A39C73">
      <w:pPr>
        <w:rPr>
          <w:sz w:val="24"/>
          <w:szCs w:val="24"/>
          <w:highlight w:val="yellow"/>
        </w:rPr>
      </w:pPr>
      <w:r w:rsidRPr="33A39C73">
        <w:rPr>
          <w:b/>
          <w:bCs/>
          <w:sz w:val="24"/>
          <w:szCs w:val="24"/>
        </w:rPr>
        <w:t>Media Contact:</w:t>
      </w:r>
      <w:r w:rsidRPr="33A39C73">
        <w:rPr>
          <w:sz w:val="24"/>
          <w:szCs w:val="24"/>
        </w:rPr>
        <w:t xml:space="preserve"> </w:t>
      </w:r>
      <w:r w:rsidR="0069520B">
        <w:br/>
      </w:r>
      <w:r w:rsidRPr="33A39C73">
        <w:rPr>
          <w:sz w:val="24"/>
          <w:szCs w:val="24"/>
          <w:highlight w:val="yellow"/>
        </w:rPr>
        <w:t>Name and Title</w:t>
      </w:r>
      <w:r w:rsidR="0069520B">
        <w:br/>
      </w:r>
      <w:r w:rsidRPr="33A39C73">
        <w:rPr>
          <w:sz w:val="24"/>
          <w:szCs w:val="24"/>
          <w:highlight w:val="yellow"/>
        </w:rPr>
        <w:t>Phone Number</w:t>
      </w:r>
      <w:r w:rsidR="0069520B">
        <w:br/>
      </w:r>
      <w:r w:rsidRPr="33A39C73">
        <w:rPr>
          <w:sz w:val="24"/>
          <w:szCs w:val="24"/>
          <w:highlight w:val="yellow"/>
        </w:rPr>
        <w:t xml:space="preserve">Email </w:t>
      </w:r>
    </w:p>
    <w:p w14:paraId="43FB6D9D" w14:textId="1C423B8D" w:rsidR="001E3046" w:rsidRPr="001B4D0D" w:rsidRDefault="719D113B" w:rsidP="719D113B">
      <w:pPr>
        <w:jc w:val="center"/>
        <w:rPr>
          <w:b/>
          <w:bCs/>
          <w:color w:val="FF0000"/>
          <w:sz w:val="24"/>
          <w:szCs w:val="24"/>
        </w:rPr>
      </w:pPr>
      <w:r w:rsidRPr="719D113B">
        <w:rPr>
          <w:b/>
          <w:bCs/>
          <w:sz w:val="24"/>
          <w:szCs w:val="24"/>
          <w:highlight w:val="yellow"/>
        </w:rPr>
        <w:t>Practice Name</w:t>
      </w:r>
      <w:r w:rsidRPr="719D113B">
        <w:rPr>
          <w:b/>
          <w:bCs/>
          <w:sz w:val="24"/>
          <w:szCs w:val="24"/>
        </w:rPr>
        <w:t xml:space="preserve"> Now Offers Patients an Early Warning System for Their Eyes with the </w:t>
      </w:r>
      <w:proofErr w:type="spellStart"/>
      <w:r w:rsidRPr="719D113B">
        <w:rPr>
          <w:b/>
          <w:bCs/>
          <w:sz w:val="24"/>
          <w:szCs w:val="24"/>
        </w:rPr>
        <w:t>ForeseeHome</w:t>
      </w:r>
      <w:proofErr w:type="spellEnd"/>
      <w:r w:rsidRPr="719D113B">
        <w:rPr>
          <w:b/>
          <w:bCs/>
          <w:sz w:val="24"/>
          <w:szCs w:val="24"/>
        </w:rPr>
        <w:t>® AMD Home Monitoring Program</w:t>
      </w:r>
      <w:r w:rsidR="0069520B">
        <w:br/>
      </w:r>
      <w:r w:rsidRPr="003D5C6D">
        <w:rPr>
          <w:i/>
          <w:iCs/>
          <w:color w:val="000000" w:themeColor="text1"/>
          <w:sz w:val="24"/>
          <w:szCs w:val="24"/>
        </w:rPr>
        <w:t>Cutting-edge</w:t>
      </w:r>
      <w:r w:rsidR="00E74B48">
        <w:rPr>
          <w:i/>
          <w:iCs/>
          <w:color w:val="000000" w:themeColor="text1"/>
          <w:sz w:val="24"/>
          <w:szCs w:val="24"/>
        </w:rPr>
        <w:t xml:space="preserve"> </w:t>
      </w:r>
      <w:r w:rsidR="003E036E">
        <w:rPr>
          <w:i/>
          <w:iCs/>
          <w:color w:val="000000" w:themeColor="text1"/>
          <w:sz w:val="24"/>
          <w:szCs w:val="24"/>
        </w:rPr>
        <w:t>home monitoring program</w:t>
      </w:r>
      <w:r w:rsidR="00E836F0">
        <w:rPr>
          <w:i/>
          <w:iCs/>
          <w:color w:val="000000" w:themeColor="text1"/>
          <w:sz w:val="24"/>
          <w:szCs w:val="24"/>
        </w:rPr>
        <w:t xml:space="preserve"> now</w:t>
      </w:r>
      <w:r w:rsidR="00175C13" w:rsidRPr="003D5C6D">
        <w:rPr>
          <w:i/>
          <w:iCs/>
          <w:color w:val="000000" w:themeColor="text1"/>
          <w:sz w:val="24"/>
          <w:szCs w:val="24"/>
        </w:rPr>
        <w:t xml:space="preserve"> </w:t>
      </w:r>
      <w:r w:rsidR="00CD6148" w:rsidRPr="00CD6148">
        <w:rPr>
          <w:i/>
          <w:iCs/>
          <w:color w:val="000000" w:themeColor="text1"/>
          <w:sz w:val="24"/>
          <w:szCs w:val="24"/>
        </w:rPr>
        <w:t>part of our practice’s personalized approach to managing many of our dry AMD patients</w:t>
      </w:r>
      <w:r w:rsidRPr="719D113B">
        <w:rPr>
          <w:i/>
          <w:iCs/>
          <w:color w:val="000000" w:themeColor="text1"/>
          <w:sz w:val="24"/>
          <w:szCs w:val="24"/>
        </w:rPr>
        <w:t>.</w:t>
      </w:r>
    </w:p>
    <w:p w14:paraId="47426A6E" w14:textId="0171E863" w:rsidR="006D2644" w:rsidRDefault="719D113B" w:rsidP="719D113B">
      <w:pPr>
        <w:rPr>
          <w:ins w:id="1" w:author="Candice Morin" w:date="2022-08-15T16:29:00Z"/>
          <w:sz w:val="24"/>
          <w:szCs w:val="24"/>
        </w:rPr>
      </w:pPr>
      <w:r w:rsidRPr="719D113B">
        <w:rPr>
          <w:b/>
          <w:bCs/>
          <w:sz w:val="24"/>
          <w:szCs w:val="24"/>
          <w:highlight w:val="yellow"/>
        </w:rPr>
        <w:t>CITY, STATE – DATE</w:t>
      </w:r>
      <w:r w:rsidRPr="719D113B">
        <w:rPr>
          <w:sz w:val="24"/>
          <w:szCs w:val="24"/>
        </w:rPr>
        <w:t xml:space="preserve"> – In striving to provide the latest technological advances in patient care, </w:t>
      </w:r>
      <w:r w:rsidRPr="719D113B">
        <w:rPr>
          <w:sz w:val="24"/>
          <w:szCs w:val="24"/>
          <w:highlight w:val="yellow"/>
        </w:rPr>
        <w:t>Practice Name</w:t>
      </w:r>
      <w:r w:rsidRPr="719D113B">
        <w:rPr>
          <w:sz w:val="24"/>
          <w:szCs w:val="24"/>
        </w:rPr>
        <w:t xml:space="preserve"> is proud and excited to prescribe ForeseeHome, the first FDA-cleared home-monitoring device, to patients with </w:t>
      </w:r>
      <w:r w:rsidR="00E836F0">
        <w:rPr>
          <w:sz w:val="24"/>
          <w:szCs w:val="24"/>
        </w:rPr>
        <w:t>certain types of</w:t>
      </w:r>
      <w:r w:rsidR="00E836F0" w:rsidRPr="719D113B">
        <w:rPr>
          <w:sz w:val="24"/>
          <w:szCs w:val="24"/>
        </w:rPr>
        <w:t xml:space="preserve"> </w:t>
      </w:r>
      <w:r w:rsidRPr="719D113B">
        <w:rPr>
          <w:sz w:val="24"/>
          <w:szCs w:val="24"/>
        </w:rPr>
        <w:t xml:space="preserve">dry </w:t>
      </w:r>
      <w:r w:rsidR="0033006E">
        <w:rPr>
          <w:sz w:val="24"/>
          <w:szCs w:val="24"/>
        </w:rPr>
        <w:t>a</w:t>
      </w:r>
      <w:r w:rsidRPr="719D113B">
        <w:rPr>
          <w:sz w:val="24"/>
          <w:szCs w:val="24"/>
        </w:rPr>
        <w:t xml:space="preserve">ge-related </w:t>
      </w:r>
      <w:r w:rsidR="0033006E">
        <w:rPr>
          <w:sz w:val="24"/>
          <w:szCs w:val="24"/>
        </w:rPr>
        <w:t>m</w:t>
      </w:r>
      <w:r w:rsidRPr="719D113B">
        <w:rPr>
          <w:sz w:val="24"/>
          <w:szCs w:val="24"/>
        </w:rPr>
        <w:t xml:space="preserve">acular </w:t>
      </w:r>
      <w:r w:rsidR="0033006E">
        <w:rPr>
          <w:sz w:val="24"/>
          <w:szCs w:val="24"/>
        </w:rPr>
        <w:t>d</w:t>
      </w:r>
      <w:r w:rsidRPr="719D113B">
        <w:rPr>
          <w:sz w:val="24"/>
          <w:szCs w:val="24"/>
        </w:rPr>
        <w:t>egeneration (AMD) at risk for developing wet AMD.</w:t>
      </w:r>
    </w:p>
    <w:p w14:paraId="7B80DA62" w14:textId="428AD674" w:rsidR="0033006E" w:rsidRPr="00DA6B4E" w:rsidRDefault="0033006E" w:rsidP="719D113B">
      <w:pPr>
        <w:rPr>
          <w:sz w:val="24"/>
          <w:szCs w:val="24"/>
        </w:rPr>
      </w:pPr>
      <w:r>
        <w:rPr>
          <w:sz w:val="24"/>
          <w:szCs w:val="24"/>
        </w:rPr>
        <w:t>AMD</w:t>
      </w:r>
      <w:r w:rsidRPr="33A39C73">
        <w:rPr>
          <w:sz w:val="24"/>
          <w:szCs w:val="24"/>
        </w:rPr>
        <w:t xml:space="preserve"> is the most common cause of blindness in the United States. There are two types, dry and wet. Dry AMD puts patients at an increased risk of progressing to wet AMD, which can lead to rapid and severe vision loss</w:t>
      </w:r>
      <w:r w:rsidR="006758AC">
        <w:rPr>
          <w:sz w:val="24"/>
          <w:szCs w:val="24"/>
        </w:rPr>
        <w:t xml:space="preserve"> if not caught and treated early enough. </w:t>
      </w:r>
    </w:p>
    <w:p w14:paraId="3D7A42A3" w14:textId="0AFAE0E4" w:rsidR="00951293" w:rsidRDefault="719D113B" w:rsidP="00951293">
      <w:pPr>
        <w:rPr>
          <w:color w:val="000000" w:themeColor="text1"/>
          <w:sz w:val="24"/>
          <w:szCs w:val="24"/>
        </w:rPr>
      </w:pPr>
      <w:r w:rsidRPr="719D113B">
        <w:rPr>
          <w:sz w:val="24"/>
          <w:szCs w:val="24"/>
        </w:rPr>
        <w:t>The ForeseeHome AMD Monitoring Program allows patients with dry AMD to test their vision from the comfort of home</w:t>
      </w:r>
      <w:r w:rsidR="00951293">
        <w:rPr>
          <w:sz w:val="24"/>
          <w:szCs w:val="24"/>
        </w:rPr>
        <w:t xml:space="preserve"> and provides</w:t>
      </w:r>
      <w:r w:rsidRPr="719D113B">
        <w:rPr>
          <w:sz w:val="24"/>
          <w:szCs w:val="24"/>
        </w:rPr>
        <w:t xml:space="preserve"> eye care professionals the ability to monitor their patients between office visits.</w:t>
      </w:r>
      <w:r w:rsidR="00951293">
        <w:rPr>
          <w:sz w:val="24"/>
          <w:szCs w:val="24"/>
        </w:rPr>
        <w:t xml:space="preserve"> Patients’ testing data</w:t>
      </w:r>
      <w:r w:rsidR="00951293" w:rsidRPr="719D113B">
        <w:rPr>
          <w:sz w:val="24"/>
          <w:szCs w:val="24"/>
        </w:rPr>
        <w:t xml:space="preserve"> are </w:t>
      </w:r>
      <w:r w:rsidR="00E836F0" w:rsidRPr="00E836F0">
        <w:rPr>
          <w:sz w:val="24"/>
          <w:szCs w:val="24"/>
        </w:rPr>
        <w:t xml:space="preserve">analyzed on the device and then automatically transmitted to the Notal Vision </w:t>
      </w:r>
      <w:r w:rsidR="006758AC">
        <w:rPr>
          <w:sz w:val="24"/>
          <w:szCs w:val="24"/>
        </w:rPr>
        <w:t>Monitoring Center</w:t>
      </w:r>
      <w:r w:rsidR="00E836F0" w:rsidRPr="00E836F0">
        <w:rPr>
          <w:sz w:val="24"/>
          <w:szCs w:val="24"/>
        </w:rPr>
        <w:t>, wh</w:t>
      </w:r>
      <w:r w:rsidR="00E836F0">
        <w:rPr>
          <w:sz w:val="24"/>
          <w:szCs w:val="24"/>
        </w:rPr>
        <w:t>ose medical staff</w:t>
      </w:r>
      <w:r w:rsidR="00E836F0" w:rsidRPr="00E836F0">
        <w:rPr>
          <w:sz w:val="24"/>
          <w:szCs w:val="24"/>
        </w:rPr>
        <w:t xml:space="preserve"> review</w:t>
      </w:r>
      <w:r w:rsidR="00E836F0">
        <w:rPr>
          <w:sz w:val="24"/>
          <w:szCs w:val="24"/>
        </w:rPr>
        <w:t xml:space="preserve"> </w:t>
      </w:r>
      <w:r w:rsidR="00E836F0" w:rsidRPr="00E836F0">
        <w:rPr>
          <w:sz w:val="24"/>
          <w:szCs w:val="24"/>
        </w:rPr>
        <w:t xml:space="preserve">the data before reporting it to the </w:t>
      </w:r>
      <w:r w:rsidR="006758AC">
        <w:rPr>
          <w:sz w:val="24"/>
          <w:szCs w:val="24"/>
        </w:rPr>
        <w:t>referring</w:t>
      </w:r>
      <w:r w:rsidR="006758AC" w:rsidRPr="00E836F0">
        <w:rPr>
          <w:sz w:val="24"/>
          <w:szCs w:val="24"/>
        </w:rPr>
        <w:t xml:space="preserve"> </w:t>
      </w:r>
      <w:r w:rsidR="00E836F0" w:rsidRPr="00E836F0">
        <w:rPr>
          <w:sz w:val="24"/>
          <w:szCs w:val="24"/>
        </w:rPr>
        <w:t>doctor</w:t>
      </w:r>
      <w:r w:rsidR="003D5C6D">
        <w:rPr>
          <w:color w:val="000000" w:themeColor="text1"/>
          <w:sz w:val="24"/>
          <w:szCs w:val="24"/>
        </w:rPr>
        <w:t>,</w:t>
      </w:r>
      <w:r w:rsidR="00951293" w:rsidRPr="00F33257">
        <w:rPr>
          <w:color w:val="000000" w:themeColor="text1"/>
          <w:sz w:val="24"/>
          <w:szCs w:val="24"/>
        </w:rPr>
        <w:t xml:space="preserve"> </w:t>
      </w:r>
      <w:r w:rsidR="00951293" w:rsidRPr="719D113B">
        <w:rPr>
          <w:sz w:val="24"/>
          <w:szCs w:val="24"/>
        </w:rPr>
        <w:t>enabling timely assessment of the patient</w:t>
      </w:r>
      <w:r w:rsidR="00F33257">
        <w:rPr>
          <w:sz w:val="24"/>
          <w:szCs w:val="24"/>
        </w:rPr>
        <w:t xml:space="preserve"> should any significant changes in vision be detected</w:t>
      </w:r>
      <w:r w:rsidR="00951293" w:rsidRPr="719D113B">
        <w:rPr>
          <w:color w:val="000000" w:themeColor="text1"/>
          <w:sz w:val="24"/>
          <w:szCs w:val="24"/>
        </w:rPr>
        <w:t xml:space="preserve">. </w:t>
      </w:r>
      <w:r w:rsidR="00951293" w:rsidRPr="719D113B">
        <w:rPr>
          <w:sz w:val="24"/>
          <w:szCs w:val="24"/>
        </w:rPr>
        <w:t xml:space="preserve">ForeseeHome is available to patients with a </w:t>
      </w:r>
      <w:r w:rsidR="00D36B86">
        <w:rPr>
          <w:sz w:val="24"/>
          <w:szCs w:val="24"/>
        </w:rPr>
        <w:t>referral</w:t>
      </w:r>
      <w:r w:rsidR="00D36B86" w:rsidRPr="719D113B">
        <w:rPr>
          <w:sz w:val="24"/>
          <w:szCs w:val="24"/>
        </w:rPr>
        <w:t xml:space="preserve"> </w:t>
      </w:r>
      <w:r w:rsidR="00951293" w:rsidRPr="719D113B">
        <w:rPr>
          <w:sz w:val="24"/>
          <w:szCs w:val="24"/>
        </w:rPr>
        <w:t>from their eye doctor and</w:t>
      </w:r>
      <w:r w:rsidR="00D36B86">
        <w:rPr>
          <w:sz w:val="24"/>
          <w:szCs w:val="24"/>
        </w:rPr>
        <w:t xml:space="preserve"> is covered by Medicare Part B and</w:t>
      </w:r>
      <w:r w:rsidR="00951293" w:rsidRPr="719D113B">
        <w:rPr>
          <w:sz w:val="24"/>
          <w:szCs w:val="24"/>
        </w:rPr>
        <w:t xml:space="preserve"> </w:t>
      </w:r>
      <w:r w:rsidR="00951293" w:rsidRPr="719D113B">
        <w:rPr>
          <w:color w:val="000000" w:themeColor="text1"/>
          <w:sz w:val="24"/>
          <w:szCs w:val="24"/>
        </w:rPr>
        <w:t xml:space="preserve">most insurers cover some or </w:t>
      </w:r>
      <w:proofErr w:type="gramStart"/>
      <w:r w:rsidR="00951293" w:rsidRPr="719D113B">
        <w:rPr>
          <w:color w:val="000000" w:themeColor="text1"/>
          <w:sz w:val="24"/>
          <w:szCs w:val="24"/>
        </w:rPr>
        <w:t>all of</w:t>
      </w:r>
      <w:proofErr w:type="gramEnd"/>
      <w:r w:rsidR="00951293" w:rsidRPr="719D113B">
        <w:rPr>
          <w:color w:val="000000" w:themeColor="text1"/>
          <w:sz w:val="24"/>
          <w:szCs w:val="24"/>
        </w:rPr>
        <w:t xml:space="preserve"> the cost of the program.</w:t>
      </w:r>
    </w:p>
    <w:p w14:paraId="5035CBAF" w14:textId="53978B26" w:rsidR="004F14AA" w:rsidRPr="004F14AA" w:rsidRDefault="33A39C73" w:rsidP="33A39C73">
      <w:pPr>
        <w:rPr>
          <w:sz w:val="24"/>
          <w:szCs w:val="24"/>
        </w:rPr>
      </w:pPr>
      <w:r w:rsidRPr="33A39C73">
        <w:rPr>
          <w:sz w:val="24"/>
          <w:szCs w:val="24"/>
        </w:rPr>
        <w:t xml:space="preserve">“Early detection of wet AMD significantly increases a doctor’s ability to help preserve a patient’s vision,” says </w:t>
      </w:r>
      <w:r w:rsidRPr="33A39C73">
        <w:rPr>
          <w:sz w:val="24"/>
          <w:szCs w:val="24"/>
          <w:highlight w:val="yellow"/>
        </w:rPr>
        <w:t>Practice Representative with title</w:t>
      </w:r>
      <w:r w:rsidRPr="33A39C73">
        <w:rPr>
          <w:sz w:val="24"/>
          <w:szCs w:val="24"/>
        </w:rPr>
        <w:t xml:space="preserve">. “We decided to offer this technology because it allows both our doctors and patients to be as proactive as possible in protecting </w:t>
      </w:r>
      <w:r w:rsidR="00137382">
        <w:rPr>
          <w:sz w:val="24"/>
          <w:szCs w:val="24"/>
        </w:rPr>
        <w:t xml:space="preserve">the patient’s </w:t>
      </w:r>
      <w:r w:rsidRPr="33A39C73">
        <w:rPr>
          <w:sz w:val="24"/>
          <w:szCs w:val="24"/>
        </w:rPr>
        <w:t>vision”</w:t>
      </w:r>
    </w:p>
    <w:p w14:paraId="628FECBF" w14:textId="35B99BA2" w:rsidR="0069520B" w:rsidRDefault="33A39C73" w:rsidP="33A39C73">
      <w:pPr>
        <w:rPr>
          <w:b/>
          <w:bCs/>
          <w:sz w:val="24"/>
          <w:szCs w:val="24"/>
        </w:rPr>
      </w:pPr>
      <w:r w:rsidRPr="33A39C73">
        <w:rPr>
          <w:b/>
          <w:bCs/>
          <w:sz w:val="24"/>
          <w:szCs w:val="24"/>
        </w:rPr>
        <w:t xml:space="preserve">About </w:t>
      </w:r>
      <w:r w:rsidRPr="33A39C73">
        <w:rPr>
          <w:b/>
          <w:bCs/>
          <w:sz w:val="24"/>
          <w:szCs w:val="24"/>
          <w:highlight w:val="yellow"/>
        </w:rPr>
        <w:t>Practice</w:t>
      </w:r>
    </w:p>
    <w:p w14:paraId="2C94565E" w14:textId="6A17BA9D" w:rsidR="0069520B" w:rsidRPr="0069520B" w:rsidRDefault="33A39C73" w:rsidP="33A39C73">
      <w:pPr>
        <w:rPr>
          <w:sz w:val="24"/>
          <w:szCs w:val="24"/>
        </w:rPr>
      </w:pPr>
      <w:r w:rsidRPr="33A39C73">
        <w:rPr>
          <w:sz w:val="24"/>
          <w:szCs w:val="24"/>
          <w:highlight w:val="yellow"/>
        </w:rPr>
        <w:t>Insert Practice boiler plate</w:t>
      </w:r>
    </w:p>
    <w:p w14:paraId="1FE910A0" w14:textId="7300036A" w:rsidR="00921F71" w:rsidRPr="00DA6B4E" w:rsidRDefault="719D113B" w:rsidP="719D113B">
      <w:pPr>
        <w:rPr>
          <w:b/>
          <w:bCs/>
          <w:sz w:val="24"/>
          <w:szCs w:val="24"/>
        </w:rPr>
      </w:pPr>
      <w:r w:rsidRPr="719D113B">
        <w:rPr>
          <w:b/>
          <w:bCs/>
          <w:sz w:val="24"/>
          <w:szCs w:val="24"/>
        </w:rPr>
        <w:t>About ForeseeHome</w:t>
      </w:r>
    </w:p>
    <w:p w14:paraId="3A1B6722" w14:textId="77777777" w:rsidR="00CD7B38" w:rsidRDefault="00CD7B38" w:rsidP="00CD7B38">
      <w:r w:rsidRPr="46C6894A">
        <w:rPr>
          <w:rFonts w:ascii="Calibri" w:eastAsia="Calibri" w:hAnsi="Calibri" w:cs="Calibri"/>
        </w:rPr>
        <w:t xml:space="preserve">The ForeseeHome® AMD Monitoring Program is a comprehensive program, which includes an FDA-cleared device that monitors visual changes in intermediate dry AMD patients at risk of vision loss from </w:t>
      </w:r>
      <w:r w:rsidRPr="46C6894A">
        <w:rPr>
          <w:rFonts w:ascii="Calibri" w:eastAsia="Calibri" w:hAnsi="Calibri" w:cs="Calibri"/>
        </w:rPr>
        <w:lastRenderedPageBreak/>
        <w:t xml:space="preserve">undiagnosed wet AMD. The clinical utility for ForeseeHome was established in the Home Monitoring of The Eye (HOME) Study, part of the National Eye Institute-sponsored AREDS2 study, in which 94% of patients using ForeseeHome twice weekly who progressed to wet AMD, maintained 20/40 or better vision compared to only 62% of patients whose diagnosis was at a routine eye </w:t>
      </w:r>
      <w:proofErr w:type="gramStart"/>
      <w:r w:rsidRPr="46C6894A">
        <w:rPr>
          <w:rFonts w:ascii="Calibri" w:eastAsia="Calibri" w:hAnsi="Calibri" w:cs="Calibri"/>
        </w:rPr>
        <w:t>exam</w:t>
      </w:r>
      <w:proofErr w:type="gramEnd"/>
      <w:r w:rsidRPr="46C6894A">
        <w:rPr>
          <w:rFonts w:ascii="Calibri" w:eastAsia="Calibri" w:hAnsi="Calibri" w:cs="Calibri"/>
        </w:rPr>
        <w:t xml:space="preserve"> or a visit triggered by symptoms. Based upon the robust level-1 evidence and compelling clinical outcomes demonstrating the ability to detect choroidal neovascularization (CNV) earlier, the ForeseeHome AMD Monitoring Program gained Medicare coverage in 2016. To learn more, visit </w:t>
      </w:r>
      <w:hyperlink r:id="rId8" w:history="1">
        <w:r w:rsidRPr="46C6894A">
          <w:rPr>
            <w:rStyle w:val="Hyperlink"/>
            <w:rFonts w:ascii="Calibri" w:eastAsia="Calibri" w:hAnsi="Calibri" w:cs="Calibri"/>
          </w:rPr>
          <w:t>www.foreseehome.com</w:t>
        </w:r>
      </w:hyperlink>
      <w:r w:rsidRPr="46C6894A">
        <w:rPr>
          <w:rFonts w:ascii="Calibri" w:eastAsia="Calibri" w:hAnsi="Calibri" w:cs="Calibri"/>
        </w:rPr>
        <w:t>.</w:t>
      </w:r>
    </w:p>
    <w:p w14:paraId="6F68EB98" w14:textId="77777777" w:rsidR="001E3046" w:rsidRPr="00DA6B4E" w:rsidRDefault="719D113B" w:rsidP="719D113B">
      <w:pPr>
        <w:rPr>
          <w:b/>
          <w:bCs/>
          <w:sz w:val="24"/>
          <w:szCs w:val="24"/>
        </w:rPr>
      </w:pPr>
      <w:r w:rsidRPr="719D113B">
        <w:rPr>
          <w:b/>
          <w:bCs/>
          <w:sz w:val="24"/>
          <w:szCs w:val="24"/>
        </w:rPr>
        <w:t xml:space="preserve">About Notal Vision, Inc. </w:t>
      </w:r>
    </w:p>
    <w:p w14:paraId="72501F7D" w14:textId="2FAB1EDF" w:rsidR="00135C34" w:rsidRPr="00135C34" w:rsidRDefault="00135C34" w:rsidP="00135C34">
      <w:pPr>
        <w:rPr>
          <w:sz w:val="24"/>
          <w:szCs w:val="24"/>
        </w:rPr>
      </w:pPr>
      <w:r w:rsidRPr="00135C34">
        <w:rPr>
          <w:sz w:val="24"/>
          <w:szCs w:val="24"/>
        </w:rPr>
        <w:t xml:space="preserve">Notal Vision is a patient-centric ophthalmic remote monitoring services provider extending retinal disease monitoring from the clinic to the home, providing physicians with remote monitoring services to support their patient care between office visits. With a proven approach to home-based, self-operated diagnostics, AI-enabled data analysis, and patient engagement, we help preserve patients’ vision. </w:t>
      </w:r>
      <w:hyperlink r:id="rId9">
        <w:r w:rsidRPr="00135C34">
          <w:rPr>
            <w:rStyle w:val="Hyperlink"/>
            <w:sz w:val="24"/>
            <w:szCs w:val="24"/>
          </w:rPr>
          <w:t>www.notalvision.com</w:t>
        </w:r>
      </w:hyperlink>
    </w:p>
    <w:p w14:paraId="06D4ECB5" w14:textId="77777777" w:rsidR="00135C34" w:rsidRPr="00135C34" w:rsidRDefault="00135C34" w:rsidP="00135C34">
      <w:pPr>
        <w:rPr>
          <w:sz w:val="24"/>
          <w:szCs w:val="24"/>
        </w:rPr>
      </w:pPr>
      <w:r w:rsidRPr="00135C34">
        <w:rPr>
          <w:sz w:val="24"/>
          <w:szCs w:val="24"/>
        </w:rPr>
        <w:t xml:space="preserve">The Notal Vision Monitoring Center is a remote, Medicare credentialed ophthalmic monitoring center and the epicenter of patient engagement. Led by practicing ophthalmologists and supported by certified ophthalmic professionals, the Monitoring Center offers a comprehensive nationwide age-related macular degeneration (AMD) home monitoring service for referred patients. </w:t>
      </w:r>
    </w:p>
    <w:bookmarkEnd w:id="0"/>
    <w:p w14:paraId="25EFFC8B" w14:textId="36D18CED" w:rsidR="000A79C9" w:rsidRPr="00DA6B4E" w:rsidRDefault="33A39C73" w:rsidP="33A39C73">
      <w:pPr>
        <w:jc w:val="center"/>
        <w:rPr>
          <w:sz w:val="24"/>
          <w:szCs w:val="24"/>
        </w:rPr>
      </w:pPr>
      <w:r w:rsidRPr="33A39C73">
        <w:rPr>
          <w:sz w:val="24"/>
          <w:szCs w:val="24"/>
        </w:rPr>
        <w:t>###</w:t>
      </w:r>
    </w:p>
    <w:sectPr w:rsidR="000A79C9" w:rsidRPr="00DA6B4E" w:rsidSect="00D82F55">
      <w:headerReference w:type="default" r:id="rId10"/>
      <w:footerReference w:type="even" r:id="rId11"/>
      <w:footerReference w:type="default" r:id="rId12"/>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4201B" w14:textId="77777777" w:rsidR="00F66132" w:rsidRDefault="00F66132" w:rsidP="001A7B49">
      <w:pPr>
        <w:spacing w:after="0" w:line="240" w:lineRule="auto"/>
      </w:pPr>
      <w:r>
        <w:separator/>
      </w:r>
    </w:p>
  </w:endnote>
  <w:endnote w:type="continuationSeparator" w:id="0">
    <w:p w14:paraId="047B635E" w14:textId="77777777" w:rsidR="00F66132" w:rsidRDefault="00F66132" w:rsidP="001A7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07467" w14:textId="77777777" w:rsidR="000A79C9" w:rsidRDefault="000A79C9" w:rsidP="00831CE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EE5C19" w14:textId="77777777" w:rsidR="000A79C9" w:rsidRDefault="000A79C9" w:rsidP="000A79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32F75" w14:textId="77777777" w:rsidR="000A79C9" w:rsidRPr="009754B0" w:rsidRDefault="000A79C9" w:rsidP="000A79C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339D4" w14:textId="77777777" w:rsidR="00F66132" w:rsidRDefault="00F66132" w:rsidP="001A7B49">
      <w:pPr>
        <w:spacing w:after="0" w:line="240" w:lineRule="auto"/>
        <w:rPr>
          <w:noProof/>
        </w:rPr>
      </w:pPr>
      <w:r>
        <w:rPr>
          <w:noProof/>
        </w:rPr>
        <w:separator/>
      </w:r>
    </w:p>
  </w:footnote>
  <w:footnote w:type="continuationSeparator" w:id="0">
    <w:p w14:paraId="3DB0F917" w14:textId="77777777" w:rsidR="00F66132" w:rsidRDefault="00F66132" w:rsidP="001A7B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B2BE6" w14:textId="2DC5D099" w:rsidR="007B3F12" w:rsidRDefault="007B3F12" w:rsidP="0018771B">
    <w:pPr>
      <w:pStyle w:val="Header"/>
      <w:jc w:val="right"/>
    </w:pPr>
  </w:p>
  <w:p w14:paraId="07CFFEA2" w14:textId="77777777" w:rsidR="007B3F12" w:rsidRDefault="007B3F12" w:rsidP="0029534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65831"/>
    <w:multiLevelType w:val="hybridMultilevel"/>
    <w:tmpl w:val="4A786180"/>
    <w:lvl w:ilvl="0" w:tplc="DC064A5A">
      <w:start w:val="1"/>
      <w:numFmt w:val="bullet"/>
      <w:lvlText w:val="•"/>
      <w:lvlJc w:val="left"/>
      <w:pPr>
        <w:tabs>
          <w:tab w:val="num" w:pos="720"/>
        </w:tabs>
        <w:ind w:left="720" w:hanging="360"/>
      </w:pPr>
      <w:rPr>
        <w:rFonts w:ascii="Arial" w:hAnsi="Arial" w:hint="default"/>
      </w:rPr>
    </w:lvl>
    <w:lvl w:ilvl="1" w:tplc="BBCE767C" w:tentative="1">
      <w:start w:val="1"/>
      <w:numFmt w:val="bullet"/>
      <w:lvlText w:val="•"/>
      <w:lvlJc w:val="left"/>
      <w:pPr>
        <w:tabs>
          <w:tab w:val="num" w:pos="1440"/>
        </w:tabs>
        <w:ind w:left="1440" w:hanging="360"/>
      </w:pPr>
      <w:rPr>
        <w:rFonts w:ascii="Arial" w:hAnsi="Arial" w:hint="default"/>
      </w:rPr>
    </w:lvl>
    <w:lvl w:ilvl="2" w:tplc="00B6B3D0" w:tentative="1">
      <w:start w:val="1"/>
      <w:numFmt w:val="bullet"/>
      <w:lvlText w:val="•"/>
      <w:lvlJc w:val="left"/>
      <w:pPr>
        <w:tabs>
          <w:tab w:val="num" w:pos="2160"/>
        </w:tabs>
        <w:ind w:left="2160" w:hanging="360"/>
      </w:pPr>
      <w:rPr>
        <w:rFonts w:ascii="Arial" w:hAnsi="Arial" w:hint="default"/>
      </w:rPr>
    </w:lvl>
    <w:lvl w:ilvl="3" w:tplc="C166DA38" w:tentative="1">
      <w:start w:val="1"/>
      <w:numFmt w:val="bullet"/>
      <w:lvlText w:val="•"/>
      <w:lvlJc w:val="left"/>
      <w:pPr>
        <w:tabs>
          <w:tab w:val="num" w:pos="2880"/>
        </w:tabs>
        <w:ind w:left="2880" w:hanging="360"/>
      </w:pPr>
      <w:rPr>
        <w:rFonts w:ascii="Arial" w:hAnsi="Arial" w:hint="default"/>
      </w:rPr>
    </w:lvl>
    <w:lvl w:ilvl="4" w:tplc="12E0926C" w:tentative="1">
      <w:start w:val="1"/>
      <w:numFmt w:val="bullet"/>
      <w:lvlText w:val="•"/>
      <w:lvlJc w:val="left"/>
      <w:pPr>
        <w:tabs>
          <w:tab w:val="num" w:pos="3600"/>
        </w:tabs>
        <w:ind w:left="3600" w:hanging="360"/>
      </w:pPr>
      <w:rPr>
        <w:rFonts w:ascii="Arial" w:hAnsi="Arial" w:hint="default"/>
      </w:rPr>
    </w:lvl>
    <w:lvl w:ilvl="5" w:tplc="E69216CC" w:tentative="1">
      <w:start w:val="1"/>
      <w:numFmt w:val="bullet"/>
      <w:lvlText w:val="•"/>
      <w:lvlJc w:val="left"/>
      <w:pPr>
        <w:tabs>
          <w:tab w:val="num" w:pos="4320"/>
        </w:tabs>
        <w:ind w:left="4320" w:hanging="360"/>
      </w:pPr>
      <w:rPr>
        <w:rFonts w:ascii="Arial" w:hAnsi="Arial" w:hint="default"/>
      </w:rPr>
    </w:lvl>
    <w:lvl w:ilvl="6" w:tplc="DC7E906A" w:tentative="1">
      <w:start w:val="1"/>
      <w:numFmt w:val="bullet"/>
      <w:lvlText w:val="•"/>
      <w:lvlJc w:val="left"/>
      <w:pPr>
        <w:tabs>
          <w:tab w:val="num" w:pos="5040"/>
        </w:tabs>
        <w:ind w:left="5040" w:hanging="360"/>
      </w:pPr>
      <w:rPr>
        <w:rFonts w:ascii="Arial" w:hAnsi="Arial" w:hint="default"/>
      </w:rPr>
    </w:lvl>
    <w:lvl w:ilvl="7" w:tplc="AEA09E80" w:tentative="1">
      <w:start w:val="1"/>
      <w:numFmt w:val="bullet"/>
      <w:lvlText w:val="•"/>
      <w:lvlJc w:val="left"/>
      <w:pPr>
        <w:tabs>
          <w:tab w:val="num" w:pos="5760"/>
        </w:tabs>
        <w:ind w:left="5760" w:hanging="360"/>
      </w:pPr>
      <w:rPr>
        <w:rFonts w:ascii="Arial" w:hAnsi="Arial" w:hint="default"/>
      </w:rPr>
    </w:lvl>
    <w:lvl w:ilvl="8" w:tplc="3BE65D7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562B98"/>
    <w:multiLevelType w:val="hybridMultilevel"/>
    <w:tmpl w:val="52FE53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2B269DF"/>
    <w:multiLevelType w:val="hybridMultilevel"/>
    <w:tmpl w:val="C59EC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FC7C0E"/>
    <w:multiLevelType w:val="hybridMultilevel"/>
    <w:tmpl w:val="D14CDBAA"/>
    <w:lvl w:ilvl="0" w:tplc="B438717E">
      <w:start w:val="1"/>
      <w:numFmt w:val="bullet"/>
      <w:lvlText w:val="•"/>
      <w:lvlJc w:val="left"/>
      <w:pPr>
        <w:tabs>
          <w:tab w:val="num" w:pos="720"/>
        </w:tabs>
        <w:ind w:left="720" w:hanging="360"/>
      </w:pPr>
      <w:rPr>
        <w:rFonts w:ascii="Arial" w:hAnsi="Arial" w:hint="default"/>
      </w:rPr>
    </w:lvl>
    <w:lvl w:ilvl="1" w:tplc="5E509796" w:tentative="1">
      <w:start w:val="1"/>
      <w:numFmt w:val="bullet"/>
      <w:lvlText w:val="•"/>
      <w:lvlJc w:val="left"/>
      <w:pPr>
        <w:tabs>
          <w:tab w:val="num" w:pos="1440"/>
        </w:tabs>
        <w:ind w:left="1440" w:hanging="360"/>
      </w:pPr>
      <w:rPr>
        <w:rFonts w:ascii="Arial" w:hAnsi="Arial" w:hint="default"/>
      </w:rPr>
    </w:lvl>
    <w:lvl w:ilvl="2" w:tplc="CA304FF4" w:tentative="1">
      <w:start w:val="1"/>
      <w:numFmt w:val="bullet"/>
      <w:lvlText w:val="•"/>
      <w:lvlJc w:val="left"/>
      <w:pPr>
        <w:tabs>
          <w:tab w:val="num" w:pos="2160"/>
        </w:tabs>
        <w:ind w:left="2160" w:hanging="360"/>
      </w:pPr>
      <w:rPr>
        <w:rFonts w:ascii="Arial" w:hAnsi="Arial" w:hint="default"/>
      </w:rPr>
    </w:lvl>
    <w:lvl w:ilvl="3" w:tplc="B650C44C" w:tentative="1">
      <w:start w:val="1"/>
      <w:numFmt w:val="bullet"/>
      <w:lvlText w:val="•"/>
      <w:lvlJc w:val="left"/>
      <w:pPr>
        <w:tabs>
          <w:tab w:val="num" w:pos="2880"/>
        </w:tabs>
        <w:ind w:left="2880" w:hanging="360"/>
      </w:pPr>
      <w:rPr>
        <w:rFonts w:ascii="Arial" w:hAnsi="Arial" w:hint="default"/>
      </w:rPr>
    </w:lvl>
    <w:lvl w:ilvl="4" w:tplc="1AE65040" w:tentative="1">
      <w:start w:val="1"/>
      <w:numFmt w:val="bullet"/>
      <w:lvlText w:val="•"/>
      <w:lvlJc w:val="left"/>
      <w:pPr>
        <w:tabs>
          <w:tab w:val="num" w:pos="3600"/>
        </w:tabs>
        <w:ind w:left="3600" w:hanging="360"/>
      </w:pPr>
      <w:rPr>
        <w:rFonts w:ascii="Arial" w:hAnsi="Arial" w:hint="default"/>
      </w:rPr>
    </w:lvl>
    <w:lvl w:ilvl="5" w:tplc="2EBE9276" w:tentative="1">
      <w:start w:val="1"/>
      <w:numFmt w:val="bullet"/>
      <w:lvlText w:val="•"/>
      <w:lvlJc w:val="left"/>
      <w:pPr>
        <w:tabs>
          <w:tab w:val="num" w:pos="4320"/>
        </w:tabs>
        <w:ind w:left="4320" w:hanging="360"/>
      </w:pPr>
      <w:rPr>
        <w:rFonts w:ascii="Arial" w:hAnsi="Arial" w:hint="default"/>
      </w:rPr>
    </w:lvl>
    <w:lvl w:ilvl="6" w:tplc="529A4780" w:tentative="1">
      <w:start w:val="1"/>
      <w:numFmt w:val="bullet"/>
      <w:lvlText w:val="•"/>
      <w:lvlJc w:val="left"/>
      <w:pPr>
        <w:tabs>
          <w:tab w:val="num" w:pos="5040"/>
        </w:tabs>
        <w:ind w:left="5040" w:hanging="360"/>
      </w:pPr>
      <w:rPr>
        <w:rFonts w:ascii="Arial" w:hAnsi="Arial" w:hint="default"/>
      </w:rPr>
    </w:lvl>
    <w:lvl w:ilvl="7" w:tplc="663A4044" w:tentative="1">
      <w:start w:val="1"/>
      <w:numFmt w:val="bullet"/>
      <w:lvlText w:val="•"/>
      <w:lvlJc w:val="left"/>
      <w:pPr>
        <w:tabs>
          <w:tab w:val="num" w:pos="5760"/>
        </w:tabs>
        <w:ind w:left="5760" w:hanging="360"/>
      </w:pPr>
      <w:rPr>
        <w:rFonts w:ascii="Arial" w:hAnsi="Arial" w:hint="default"/>
      </w:rPr>
    </w:lvl>
    <w:lvl w:ilvl="8" w:tplc="C4AA511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8762C41"/>
    <w:multiLevelType w:val="hybridMultilevel"/>
    <w:tmpl w:val="EB14F3BE"/>
    <w:lvl w:ilvl="0" w:tplc="CE38EF58">
      <w:start w:val="1"/>
      <w:numFmt w:val="decimal"/>
      <w:lvlText w:val="%1."/>
      <w:lvlJc w:val="left"/>
      <w:pPr>
        <w:ind w:left="720" w:hanging="360"/>
      </w:pPr>
    </w:lvl>
    <w:lvl w:ilvl="1" w:tplc="B3AEBAC4" w:tentative="1">
      <w:start w:val="1"/>
      <w:numFmt w:val="lowerLetter"/>
      <w:lvlText w:val="%2."/>
      <w:lvlJc w:val="left"/>
      <w:pPr>
        <w:ind w:left="1440" w:hanging="360"/>
      </w:pPr>
    </w:lvl>
    <w:lvl w:ilvl="2" w:tplc="96607330" w:tentative="1">
      <w:start w:val="1"/>
      <w:numFmt w:val="lowerRoman"/>
      <w:lvlText w:val="%3."/>
      <w:lvlJc w:val="right"/>
      <w:pPr>
        <w:ind w:left="2160" w:hanging="180"/>
      </w:pPr>
    </w:lvl>
    <w:lvl w:ilvl="3" w:tplc="89AE5294" w:tentative="1">
      <w:start w:val="1"/>
      <w:numFmt w:val="decimal"/>
      <w:lvlText w:val="%4."/>
      <w:lvlJc w:val="left"/>
      <w:pPr>
        <w:ind w:left="2880" w:hanging="360"/>
      </w:pPr>
    </w:lvl>
    <w:lvl w:ilvl="4" w:tplc="53847336" w:tentative="1">
      <w:start w:val="1"/>
      <w:numFmt w:val="lowerLetter"/>
      <w:lvlText w:val="%5."/>
      <w:lvlJc w:val="left"/>
      <w:pPr>
        <w:ind w:left="3600" w:hanging="360"/>
      </w:pPr>
    </w:lvl>
    <w:lvl w:ilvl="5" w:tplc="5A642C6A" w:tentative="1">
      <w:start w:val="1"/>
      <w:numFmt w:val="lowerRoman"/>
      <w:lvlText w:val="%6."/>
      <w:lvlJc w:val="right"/>
      <w:pPr>
        <w:ind w:left="4320" w:hanging="180"/>
      </w:pPr>
    </w:lvl>
    <w:lvl w:ilvl="6" w:tplc="5CE42660" w:tentative="1">
      <w:start w:val="1"/>
      <w:numFmt w:val="decimal"/>
      <w:lvlText w:val="%7."/>
      <w:lvlJc w:val="left"/>
      <w:pPr>
        <w:ind w:left="5040" w:hanging="360"/>
      </w:pPr>
    </w:lvl>
    <w:lvl w:ilvl="7" w:tplc="A5A67CFA" w:tentative="1">
      <w:start w:val="1"/>
      <w:numFmt w:val="lowerLetter"/>
      <w:lvlText w:val="%8."/>
      <w:lvlJc w:val="left"/>
      <w:pPr>
        <w:ind w:left="5760" w:hanging="360"/>
      </w:pPr>
    </w:lvl>
    <w:lvl w:ilvl="8" w:tplc="FE9E9FC0" w:tentative="1">
      <w:start w:val="1"/>
      <w:numFmt w:val="lowerRoman"/>
      <w:lvlText w:val="%9."/>
      <w:lvlJc w:val="right"/>
      <w:pPr>
        <w:ind w:left="6480" w:hanging="180"/>
      </w:pPr>
    </w:lvl>
  </w:abstractNum>
  <w:abstractNum w:abstractNumId="5" w15:restartNumberingAfterBreak="0">
    <w:nsid w:val="1A795BD5"/>
    <w:multiLevelType w:val="multilevel"/>
    <w:tmpl w:val="EB14F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B1D21B0"/>
    <w:multiLevelType w:val="hybridMultilevel"/>
    <w:tmpl w:val="42C843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C2C41DB"/>
    <w:multiLevelType w:val="hybridMultilevel"/>
    <w:tmpl w:val="EB14F3BE"/>
    <w:lvl w:ilvl="0" w:tplc="DAB85138">
      <w:start w:val="1"/>
      <w:numFmt w:val="decimal"/>
      <w:lvlText w:val="%1."/>
      <w:lvlJc w:val="left"/>
      <w:pPr>
        <w:ind w:left="720" w:hanging="360"/>
      </w:pPr>
    </w:lvl>
    <w:lvl w:ilvl="1" w:tplc="4080FDD8" w:tentative="1">
      <w:start w:val="1"/>
      <w:numFmt w:val="lowerLetter"/>
      <w:lvlText w:val="%2."/>
      <w:lvlJc w:val="left"/>
      <w:pPr>
        <w:ind w:left="1440" w:hanging="360"/>
      </w:pPr>
    </w:lvl>
    <w:lvl w:ilvl="2" w:tplc="D6AAEF6E" w:tentative="1">
      <w:start w:val="1"/>
      <w:numFmt w:val="lowerRoman"/>
      <w:lvlText w:val="%3."/>
      <w:lvlJc w:val="right"/>
      <w:pPr>
        <w:ind w:left="2160" w:hanging="180"/>
      </w:pPr>
    </w:lvl>
    <w:lvl w:ilvl="3" w:tplc="074EAEE0" w:tentative="1">
      <w:start w:val="1"/>
      <w:numFmt w:val="decimal"/>
      <w:lvlText w:val="%4."/>
      <w:lvlJc w:val="left"/>
      <w:pPr>
        <w:ind w:left="2880" w:hanging="360"/>
      </w:pPr>
    </w:lvl>
    <w:lvl w:ilvl="4" w:tplc="69E26EAC" w:tentative="1">
      <w:start w:val="1"/>
      <w:numFmt w:val="lowerLetter"/>
      <w:lvlText w:val="%5."/>
      <w:lvlJc w:val="left"/>
      <w:pPr>
        <w:ind w:left="3600" w:hanging="360"/>
      </w:pPr>
    </w:lvl>
    <w:lvl w:ilvl="5" w:tplc="35A2026E" w:tentative="1">
      <w:start w:val="1"/>
      <w:numFmt w:val="lowerRoman"/>
      <w:lvlText w:val="%6."/>
      <w:lvlJc w:val="right"/>
      <w:pPr>
        <w:ind w:left="4320" w:hanging="180"/>
      </w:pPr>
    </w:lvl>
    <w:lvl w:ilvl="6" w:tplc="A230A4FA" w:tentative="1">
      <w:start w:val="1"/>
      <w:numFmt w:val="decimal"/>
      <w:lvlText w:val="%7."/>
      <w:lvlJc w:val="left"/>
      <w:pPr>
        <w:ind w:left="5040" w:hanging="360"/>
      </w:pPr>
    </w:lvl>
    <w:lvl w:ilvl="7" w:tplc="B83C7F5E" w:tentative="1">
      <w:start w:val="1"/>
      <w:numFmt w:val="lowerLetter"/>
      <w:lvlText w:val="%8."/>
      <w:lvlJc w:val="left"/>
      <w:pPr>
        <w:ind w:left="5760" w:hanging="360"/>
      </w:pPr>
    </w:lvl>
    <w:lvl w:ilvl="8" w:tplc="C4C4444E" w:tentative="1">
      <w:start w:val="1"/>
      <w:numFmt w:val="lowerRoman"/>
      <w:lvlText w:val="%9."/>
      <w:lvlJc w:val="right"/>
      <w:pPr>
        <w:ind w:left="6480" w:hanging="180"/>
      </w:pPr>
    </w:lvl>
  </w:abstractNum>
  <w:abstractNum w:abstractNumId="8" w15:restartNumberingAfterBreak="0">
    <w:nsid w:val="313D27F9"/>
    <w:multiLevelType w:val="hybridMultilevel"/>
    <w:tmpl w:val="D694865C"/>
    <w:lvl w:ilvl="0" w:tplc="5D9C8CD2">
      <w:start w:val="1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F2395B"/>
    <w:multiLevelType w:val="hybridMultilevel"/>
    <w:tmpl w:val="141CBB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834F48"/>
    <w:multiLevelType w:val="hybridMultilevel"/>
    <w:tmpl w:val="759C5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8E3075"/>
    <w:multiLevelType w:val="hybridMultilevel"/>
    <w:tmpl w:val="62048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0B5356"/>
    <w:multiLevelType w:val="multilevel"/>
    <w:tmpl w:val="BE8ED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99342D"/>
    <w:multiLevelType w:val="hybridMultilevel"/>
    <w:tmpl w:val="70AE6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2E6196"/>
    <w:multiLevelType w:val="hybridMultilevel"/>
    <w:tmpl w:val="A210D7A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5" w15:restartNumberingAfterBreak="0">
    <w:nsid w:val="477E7A0F"/>
    <w:multiLevelType w:val="hybridMultilevel"/>
    <w:tmpl w:val="AF3AF6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1154BF"/>
    <w:multiLevelType w:val="hybridMultilevel"/>
    <w:tmpl w:val="5BD4311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49F62A17"/>
    <w:multiLevelType w:val="hybridMultilevel"/>
    <w:tmpl w:val="EB14F3BE"/>
    <w:lvl w:ilvl="0" w:tplc="B71C36D6">
      <w:start w:val="1"/>
      <w:numFmt w:val="decimal"/>
      <w:lvlText w:val="%1."/>
      <w:lvlJc w:val="left"/>
      <w:pPr>
        <w:ind w:left="720" w:hanging="360"/>
      </w:pPr>
    </w:lvl>
    <w:lvl w:ilvl="1" w:tplc="FEDCCE7A" w:tentative="1">
      <w:start w:val="1"/>
      <w:numFmt w:val="lowerLetter"/>
      <w:lvlText w:val="%2."/>
      <w:lvlJc w:val="left"/>
      <w:pPr>
        <w:ind w:left="1440" w:hanging="360"/>
      </w:pPr>
    </w:lvl>
    <w:lvl w:ilvl="2" w:tplc="C2F60E32" w:tentative="1">
      <w:start w:val="1"/>
      <w:numFmt w:val="lowerRoman"/>
      <w:lvlText w:val="%3."/>
      <w:lvlJc w:val="right"/>
      <w:pPr>
        <w:ind w:left="2160" w:hanging="180"/>
      </w:pPr>
    </w:lvl>
    <w:lvl w:ilvl="3" w:tplc="F9004196" w:tentative="1">
      <w:start w:val="1"/>
      <w:numFmt w:val="decimal"/>
      <w:lvlText w:val="%4."/>
      <w:lvlJc w:val="left"/>
      <w:pPr>
        <w:ind w:left="2880" w:hanging="360"/>
      </w:pPr>
    </w:lvl>
    <w:lvl w:ilvl="4" w:tplc="9FF4D77A" w:tentative="1">
      <w:start w:val="1"/>
      <w:numFmt w:val="lowerLetter"/>
      <w:lvlText w:val="%5."/>
      <w:lvlJc w:val="left"/>
      <w:pPr>
        <w:ind w:left="3600" w:hanging="360"/>
      </w:pPr>
    </w:lvl>
    <w:lvl w:ilvl="5" w:tplc="E01C3AE8" w:tentative="1">
      <w:start w:val="1"/>
      <w:numFmt w:val="lowerRoman"/>
      <w:lvlText w:val="%6."/>
      <w:lvlJc w:val="right"/>
      <w:pPr>
        <w:ind w:left="4320" w:hanging="180"/>
      </w:pPr>
    </w:lvl>
    <w:lvl w:ilvl="6" w:tplc="311C8292" w:tentative="1">
      <w:start w:val="1"/>
      <w:numFmt w:val="decimal"/>
      <w:lvlText w:val="%7."/>
      <w:lvlJc w:val="left"/>
      <w:pPr>
        <w:ind w:left="5040" w:hanging="360"/>
      </w:pPr>
    </w:lvl>
    <w:lvl w:ilvl="7" w:tplc="AEBAB5E8" w:tentative="1">
      <w:start w:val="1"/>
      <w:numFmt w:val="lowerLetter"/>
      <w:lvlText w:val="%8."/>
      <w:lvlJc w:val="left"/>
      <w:pPr>
        <w:ind w:left="5760" w:hanging="360"/>
      </w:pPr>
    </w:lvl>
    <w:lvl w:ilvl="8" w:tplc="30627DB6" w:tentative="1">
      <w:start w:val="1"/>
      <w:numFmt w:val="lowerRoman"/>
      <w:lvlText w:val="%9."/>
      <w:lvlJc w:val="right"/>
      <w:pPr>
        <w:ind w:left="6480" w:hanging="180"/>
      </w:pPr>
    </w:lvl>
  </w:abstractNum>
  <w:abstractNum w:abstractNumId="18" w15:restartNumberingAfterBreak="0">
    <w:nsid w:val="4D62663E"/>
    <w:multiLevelType w:val="hybridMultilevel"/>
    <w:tmpl w:val="0698536C"/>
    <w:lvl w:ilvl="0" w:tplc="56104008">
      <w:start w:val="1"/>
      <w:numFmt w:val="decimal"/>
      <w:lvlText w:val="%1."/>
      <w:lvlJc w:val="left"/>
      <w:pPr>
        <w:ind w:left="720" w:hanging="360"/>
      </w:pPr>
    </w:lvl>
    <w:lvl w:ilvl="1" w:tplc="B3AEBAC4" w:tentative="1">
      <w:start w:val="1"/>
      <w:numFmt w:val="lowerLetter"/>
      <w:lvlText w:val="%2."/>
      <w:lvlJc w:val="left"/>
      <w:pPr>
        <w:ind w:left="1440" w:hanging="360"/>
      </w:pPr>
    </w:lvl>
    <w:lvl w:ilvl="2" w:tplc="96607330" w:tentative="1">
      <w:start w:val="1"/>
      <w:numFmt w:val="lowerRoman"/>
      <w:lvlText w:val="%3."/>
      <w:lvlJc w:val="right"/>
      <w:pPr>
        <w:ind w:left="2160" w:hanging="180"/>
      </w:pPr>
    </w:lvl>
    <w:lvl w:ilvl="3" w:tplc="89AE5294" w:tentative="1">
      <w:start w:val="1"/>
      <w:numFmt w:val="decimal"/>
      <w:lvlText w:val="%4."/>
      <w:lvlJc w:val="left"/>
      <w:pPr>
        <w:ind w:left="2880" w:hanging="360"/>
      </w:pPr>
    </w:lvl>
    <w:lvl w:ilvl="4" w:tplc="53847336" w:tentative="1">
      <w:start w:val="1"/>
      <w:numFmt w:val="lowerLetter"/>
      <w:lvlText w:val="%5."/>
      <w:lvlJc w:val="left"/>
      <w:pPr>
        <w:ind w:left="3600" w:hanging="360"/>
      </w:pPr>
    </w:lvl>
    <w:lvl w:ilvl="5" w:tplc="5A642C6A" w:tentative="1">
      <w:start w:val="1"/>
      <w:numFmt w:val="lowerRoman"/>
      <w:lvlText w:val="%6."/>
      <w:lvlJc w:val="right"/>
      <w:pPr>
        <w:ind w:left="4320" w:hanging="180"/>
      </w:pPr>
    </w:lvl>
    <w:lvl w:ilvl="6" w:tplc="5CE42660" w:tentative="1">
      <w:start w:val="1"/>
      <w:numFmt w:val="decimal"/>
      <w:lvlText w:val="%7."/>
      <w:lvlJc w:val="left"/>
      <w:pPr>
        <w:ind w:left="5040" w:hanging="360"/>
      </w:pPr>
    </w:lvl>
    <w:lvl w:ilvl="7" w:tplc="A5A67CFA" w:tentative="1">
      <w:start w:val="1"/>
      <w:numFmt w:val="lowerLetter"/>
      <w:lvlText w:val="%8."/>
      <w:lvlJc w:val="left"/>
      <w:pPr>
        <w:ind w:left="5760" w:hanging="360"/>
      </w:pPr>
    </w:lvl>
    <w:lvl w:ilvl="8" w:tplc="FE9E9FC0" w:tentative="1">
      <w:start w:val="1"/>
      <w:numFmt w:val="lowerRoman"/>
      <w:lvlText w:val="%9."/>
      <w:lvlJc w:val="right"/>
      <w:pPr>
        <w:ind w:left="6480" w:hanging="180"/>
      </w:pPr>
    </w:lvl>
  </w:abstractNum>
  <w:abstractNum w:abstractNumId="19" w15:restartNumberingAfterBreak="0">
    <w:nsid w:val="4F930B56"/>
    <w:multiLevelType w:val="hybridMultilevel"/>
    <w:tmpl w:val="42C843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19B6C4D"/>
    <w:multiLevelType w:val="hybridMultilevel"/>
    <w:tmpl w:val="6004EE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9C73A7"/>
    <w:multiLevelType w:val="hybridMultilevel"/>
    <w:tmpl w:val="7BAE34AE"/>
    <w:lvl w:ilvl="0" w:tplc="F1108260">
      <w:start w:val="1"/>
      <w:numFmt w:val="decimal"/>
      <w:lvlText w:val="%1."/>
      <w:lvlJc w:val="left"/>
      <w:pPr>
        <w:ind w:left="720" w:hanging="360"/>
      </w:pPr>
    </w:lvl>
    <w:lvl w:ilvl="1" w:tplc="44967C66" w:tentative="1">
      <w:start w:val="1"/>
      <w:numFmt w:val="lowerLetter"/>
      <w:lvlText w:val="%2."/>
      <w:lvlJc w:val="left"/>
      <w:pPr>
        <w:ind w:left="1440" w:hanging="360"/>
      </w:pPr>
    </w:lvl>
    <w:lvl w:ilvl="2" w:tplc="E3A271BE" w:tentative="1">
      <w:start w:val="1"/>
      <w:numFmt w:val="lowerRoman"/>
      <w:lvlText w:val="%3."/>
      <w:lvlJc w:val="right"/>
      <w:pPr>
        <w:ind w:left="2160" w:hanging="180"/>
      </w:pPr>
    </w:lvl>
    <w:lvl w:ilvl="3" w:tplc="134A4930" w:tentative="1">
      <w:start w:val="1"/>
      <w:numFmt w:val="decimal"/>
      <w:lvlText w:val="%4."/>
      <w:lvlJc w:val="left"/>
      <w:pPr>
        <w:ind w:left="2880" w:hanging="360"/>
      </w:pPr>
    </w:lvl>
    <w:lvl w:ilvl="4" w:tplc="49105EAE" w:tentative="1">
      <w:start w:val="1"/>
      <w:numFmt w:val="lowerLetter"/>
      <w:lvlText w:val="%5."/>
      <w:lvlJc w:val="left"/>
      <w:pPr>
        <w:ind w:left="3600" w:hanging="360"/>
      </w:pPr>
    </w:lvl>
    <w:lvl w:ilvl="5" w:tplc="BCDAA240" w:tentative="1">
      <w:start w:val="1"/>
      <w:numFmt w:val="lowerRoman"/>
      <w:lvlText w:val="%6."/>
      <w:lvlJc w:val="right"/>
      <w:pPr>
        <w:ind w:left="4320" w:hanging="180"/>
      </w:pPr>
    </w:lvl>
    <w:lvl w:ilvl="6" w:tplc="F266FAE2" w:tentative="1">
      <w:start w:val="1"/>
      <w:numFmt w:val="decimal"/>
      <w:lvlText w:val="%7."/>
      <w:lvlJc w:val="left"/>
      <w:pPr>
        <w:ind w:left="5040" w:hanging="360"/>
      </w:pPr>
    </w:lvl>
    <w:lvl w:ilvl="7" w:tplc="66983A0A" w:tentative="1">
      <w:start w:val="1"/>
      <w:numFmt w:val="lowerLetter"/>
      <w:lvlText w:val="%8."/>
      <w:lvlJc w:val="left"/>
      <w:pPr>
        <w:ind w:left="5760" w:hanging="360"/>
      </w:pPr>
    </w:lvl>
    <w:lvl w:ilvl="8" w:tplc="F2509FCE" w:tentative="1">
      <w:start w:val="1"/>
      <w:numFmt w:val="lowerRoman"/>
      <w:lvlText w:val="%9."/>
      <w:lvlJc w:val="right"/>
      <w:pPr>
        <w:ind w:left="6480" w:hanging="180"/>
      </w:pPr>
    </w:lvl>
  </w:abstractNum>
  <w:abstractNum w:abstractNumId="22" w15:restartNumberingAfterBreak="0">
    <w:nsid w:val="584B756D"/>
    <w:multiLevelType w:val="hybridMultilevel"/>
    <w:tmpl w:val="3CE2FDE4"/>
    <w:lvl w:ilvl="0" w:tplc="B9B27CC0">
      <w:start w:val="1"/>
      <w:numFmt w:val="bullet"/>
      <w:lvlText w:val="•"/>
      <w:lvlJc w:val="left"/>
      <w:pPr>
        <w:tabs>
          <w:tab w:val="num" w:pos="720"/>
        </w:tabs>
        <w:ind w:left="720" w:hanging="360"/>
      </w:pPr>
      <w:rPr>
        <w:rFonts w:ascii="Arial" w:hAnsi="Arial" w:hint="default"/>
      </w:rPr>
    </w:lvl>
    <w:lvl w:ilvl="1" w:tplc="4B30C3E2" w:tentative="1">
      <w:start w:val="1"/>
      <w:numFmt w:val="bullet"/>
      <w:lvlText w:val="•"/>
      <w:lvlJc w:val="left"/>
      <w:pPr>
        <w:tabs>
          <w:tab w:val="num" w:pos="1440"/>
        </w:tabs>
        <w:ind w:left="1440" w:hanging="360"/>
      </w:pPr>
      <w:rPr>
        <w:rFonts w:ascii="Arial" w:hAnsi="Arial" w:hint="default"/>
      </w:rPr>
    </w:lvl>
    <w:lvl w:ilvl="2" w:tplc="6F768874" w:tentative="1">
      <w:start w:val="1"/>
      <w:numFmt w:val="bullet"/>
      <w:lvlText w:val="•"/>
      <w:lvlJc w:val="left"/>
      <w:pPr>
        <w:tabs>
          <w:tab w:val="num" w:pos="2160"/>
        </w:tabs>
        <w:ind w:left="2160" w:hanging="360"/>
      </w:pPr>
      <w:rPr>
        <w:rFonts w:ascii="Arial" w:hAnsi="Arial" w:hint="default"/>
      </w:rPr>
    </w:lvl>
    <w:lvl w:ilvl="3" w:tplc="642A2E72" w:tentative="1">
      <w:start w:val="1"/>
      <w:numFmt w:val="bullet"/>
      <w:lvlText w:val="•"/>
      <w:lvlJc w:val="left"/>
      <w:pPr>
        <w:tabs>
          <w:tab w:val="num" w:pos="2880"/>
        </w:tabs>
        <w:ind w:left="2880" w:hanging="360"/>
      </w:pPr>
      <w:rPr>
        <w:rFonts w:ascii="Arial" w:hAnsi="Arial" w:hint="default"/>
      </w:rPr>
    </w:lvl>
    <w:lvl w:ilvl="4" w:tplc="3B56B194" w:tentative="1">
      <w:start w:val="1"/>
      <w:numFmt w:val="bullet"/>
      <w:lvlText w:val="•"/>
      <w:lvlJc w:val="left"/>
      <w:pPr>
        <w:tabs>
          <w:tab w:val="num" w:pos="3600"/>
        </w:tabs>
        <w:ind w:left="3600" w:hanging="360"/>
      </w:pPr>
      <w:rPr>
        <w:rFonts w:ascii="Arial" w:hAnsi="Arial" w:hint="default"/>
      </w:rPr>
    </w:lvl>
    <w:lvl w:ilvl="5" w:tplc="FB30142C" w:tentative="1">
      <w:start w:val="1"/>
      <w:numFmt w:val="bullet"/>
      <w:lvlText w:val="•"/>
      <w:lvlJc w:val="left"/>
      <w:pPr>
        <w:tabs>
          <w:tab w:val="num" w:pos="4320"/>
        </w:tabs>
        <w:ind w:left="4320" w:hanging="360"/>
      </w:pPr>
      <w:rPr>
        <w:rFonts w:ascii="Arial" w:hAnsi="Arial" w:hint="default"/>
      </w:rPr>
    </w:lvl>
    <w:lvl w:ilvl="6" w:tplc="39D85BD6" w:tentative="1">
      <w:start w:val="1"/>
      <w:numFmt w:val="bullet"/>
      <w:lvlText w:val="•"/>
      <w:lvlJc w:val="left"/>
      <w:pPr>
        <w:tabs>
          <w:tab w:val="num" w:pos="5040"/>
        </w:tabs>
        <w:ind w:left="5040" w:hanging="360"/>
      </w:pPr>
      <w:rPr>
        <w:rFonts w:ascii="Arial" w:hAnsi="Arial" w:hint="default"/>
      </w:rPr>
    </w:lvl>
    <w:lvl w:ilvl="7" w:tplc="7298B2FE" w:tentative="1">
      <w:start w:val="1"/>
      <w:numFmt w:val="bullet"/>
      <w:lvlText w:val="•"/>
      <w:lvlJc w:val="left"/>
      <w:pPr>
        <w:tabs>
          <w:tab w:val="num" w:pos="5760"/>
        </w:tabs>
        <w:ind w:left="5760" w:hanging="360"/>
      </w:pPr>
      <w:rPr>
        <w:rFonts w:ascii="Arial" w:hAnsi="Arial" w:hint="default"/>
      </w:rPr>
    </w:lvl>
    <w:lvl w:ilvl="8" w:tplc="70E205E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8527C4A"/>
    <w:multiLevelType w:val="hybridMultilevel"/>
    <w:tmpl w:val="C7187E1A"/>
    <w:lvl w:ilvl="0" w:tplc="4150FCDA">
      <w:start w:val="1"/>
      <w:numFmt w:val="bullet"/>
      <w:lvlText w:val="•"/>
      <w:lvlJc w:val="left"/>
      <w:pPr>
        <w:tabs>
          <w:tab w:val="num" w:pos="720"/>
        </w:tabs>
        <w:ind w:left="720" w:hanging="360"/>
      </w:pPr>
      <w:rPr>
        <w:rFonts w:ascii="Arial" w:hAnsi="Arial" w:hint="default"/>
      </w:rPr>
    </w:lvl>
    <w:lvl w:ilvl="1" w:tplc="05584A30" w:tentative="1">
      <w:start w:val="1"/>
      <w:numFmt w:val="bullet"/>
      <w:lvlText w:val="•"/>
      <w:lvlJc w:val="left"/>
      <w:pPr>
        <w:tabs>
          <w:tab w:val="num" w:pos="1440"/>
        </w:tabs>
        <w:ind w:left="1440" w:hanging="360"/>
      </w:pPr>
      <w:rPr>
        <w:rFonts w:ascii="Arial" w:hAnsi="Arial" w:hint="default"/>
      </w:rPr>
    </w:lvl>
    <w:lvl w:ilvl="2" w:tplc="A86CDDF0" w:tentative="1">
      <w:start w:val="1"/>
      <w:numFmt w:val="bullet"/>
      <w:lvlText w:val="•"/>
      <w:lvlJc w:val="left"/>
      <w:pPr>
        <w:tabs>
          <w:tab w:val="num" w:pos="2160"/>
        </w:tabs>
        <w:ind w:left="2160" w:hanging="360"/>
      </w:pPr>
      <w:rPr>
        <w:rFonts w:ascii="Arial" w:hAnsi="Arial" w:hint="default"/>
      </w:rPr>
    </w:lvl>
    <w:lvl w:ilvl="3" w:tplc="C942605A" w:tentative="1">
      <w:start w:val="1"/>
      <w:numFmt w:val="bullet"/>
      <w:lvlText w:val="•"/>
      <w:lvlJc w:val="left"/>
      <w:pPr>
        <w:tabs>
          <w:tab w:val="num" w:pos="2880"/>
        </w:tabs>
        <w:ind w:left="2880" w:hanging="360"/>
      </w:pPr>
      <w:rPr>
        <w:rFonts w:ascii="Arial" w:hAnsi="Arial" w:hint="default"/>
      </w:rPr>
    </w:lvl>
    <w:lvl w:ilvl="4" w:tplc="E53843B8" w:tentative="1">
      <w:start w:val="1"/>
      <w:numFmt w:val="bullet"/>
      <w:lvlText w:val="•"/>
      <w:lvlJc w:val="left"/>
      <w:pPr>
        <w:tabs>
          <w:tab w:val="num" w:pos="3600"/>
        </w:tabs>
        <w:ind w:left="3600" w:hanging="360"/>
      </w:pPr>
      <w:rPr>
        <w:rFonts w:ascii="Arial" w:hAnsi="Arial" w:hint="default"/>
      </w:rPr>
    </w:lvl>
    <w:lvl w:ilvl="5" w:tplc="5BE84802" w:tentative="1">
      <w:start w:val="1"/>
      <w:numFmt w:val="bullet"/>
      <w:lvlText w:val="•"/>
      <w:lvlJc w:val="left"/>
      <w:pPr>
        <w:tabs>
          <w:tab w:val="num" w:pos="4320"/>
        </w:tabs>
        <w:ind w:left="4320" w:hanging="360"/>
      </w:pPr>
      <w:rPr>
        <w:rFonts w:ascii="Arial" w:hAnsi="Arial" w:hint="default"/>
      </w:rPr>
    </w:lvl>
    <w:lvl w:ilvl="6" w:tplc="F2EE53AE" w:tentative="1">
      <w:start w:val="1"/>
      <w:numFmt w:val="bullet"/>
      <w:lvlText w:val="•"/>
      <w:lvlJc w:val="left"/>
      <w:pPr>
        <w:tabs>
          <w:tab w:val="num" w:pos="5040"/>
        </w:tabs>
        <w:ind w:left="5040" w:hanging="360"/>
      </w:pPr>
      <w:rPr>
        <w:rFonts w:ascii="Arial" w:hAnsi="Arial" w:hint="default"/>
      </w:rPr>
    </w:lvl>
    <w:lvl w:ilvl="7" w:tplc="AF061972" w:tentative="1">
      <w:start w:val="1"/>
      <w:numFmt w:val="bullet"/>
      <w:lvlText w:val="•"/>
      <w:lvlJc w:val="left"/>
      <w:pPr>
        <w:tabs>
          <w:tab w:val="num" w:pos="5760"/>
        </w:tabs>
        <w:ind w:left="5760" w:hanging="360"/>
      </w:pPr>
      <w:rPr>
        <w:rFonts w:ascii="Arial" w:hAnsi="Arial" w:hint="default"/>
      </w:rPr>
    </w:lvl>
    <w:lvl w:ilvl="8" w:tplc="9328126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92234CF"/>
    <w:multiLevelType w:val="hybridMultilevel"/>
    <w:tmpl w:val="647A068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D8C14E1"/>
    <w:multiLevelType w:val="hybridMultilevel"/>
    <w:tmpl w:val="62887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3854B2"/>
    <w:multiLevelType w:val="hybridMultilevel"/>
    <w:tmpl w:val="0BD0A676"/>
    <w:lvl w:ilvl="0" w:tplc="6DB08EE8">
      <w:start w:val="1"/>
      <w:numFmt w:val="bullet"/>
      <w:lvlText w:val="•"/>
      <w:lvlJc w:val="left"/>
      <w:pPr>
        <w:tabs>
          <w:tab w:val="num" w:pos="720"/>
        </w:tabs>
        <w:ind w:left="720" w:hanging="360"/>
      </w:pPr>
      <w:rPr>
        <w:rFonts w:ascii="Arial" w:hAnsi="Arial" w:hint="default"/>
      </w:rPr>
    </w:lvl>
    <w:lvl w:ilvl="1" w:tplc="037E3562" w:tentative="1">
      <w:start w:val="1"/>
      <w:numFmt w:val="bullet"/>
      <w:lvlText w:val="•"/>
      <w:lvlJc w:val="left"/>
      <w:pPr>
        <w:tabs>
          <w:tab w:val="num" w:pos="1440"/>
        </w:tabs>
        <w:ind w:left="1440" w:hanging="360"/>
      </w:pPr>
      <w:rPr>
        <w:rFonts w:ascii="Arial" w:hAnsi="Arial" w:hint="default"/>
      </w:rPr>
    </w:lvl>
    <w:lvl w:ilvl="2" w:tplc="7572F992" w:tentative="1">
      <w:start w:val="1"/>
      <w:numFmt w:val="bullet"/>
      <w:lvlText w:val="•"/>
      <w:lvlJc w:val="left"/>
      <w:pPr>
        <w:tabs>
          <w:tab w:val="num" w:pos="2160"/>
        </w:tabs>
        <w:ind w:left="2160" w:hanging="360"/>
      </w:pPr>
      <w:rPr>
        <w:rFonts w:ascii="Arial" w:hAnsi="Arial" w:hint="default"/>
      </w:rPr>
    </w:lvl>
    <w:lvl w:ilvl="3" w:tplc="FFC6D73C" w:tentative="1">
      <w:start w:val="1"/>
      <w:numFmt w:val="bullet"/>
      <w:lvlText w:val="•"/>
      <w:lvlJc w:val="left"/>
      <w:pPr>
        <w:tabs>
          <w:tab w:val="num" w:pos="2880"/>
        </w:tabs>
        <w:ind w:left="2880" w:hanging="360"/>
      </w:pPr>
      <w:rPr>
        <w:rFonts w:ascii="Arial" w:hAnsi="Arial" w:hint="default"/>
      </w:rPr>
    </w:lvl>
    <w:lvl w:ilvl="4" w:tplc="B32E6980" w:tentative="1">
      <w:start w:val="1"/>
      <w:numFmt w:val="bullet"/>
      <w:lvlText w:val="•"/>
      <w:lvlJc w:val="left"/>
      <w:pPr>
        <w:tabs>
          <w:tab w:val="num" w:pos="3600"/>
        </w:tabs>
        <w:ind w:left="3600" w:hanging="360"/>
      </w:pPr>
      <w:rPr>
        <w:rFonts w:ascii="Arial" w:hAnsi="Arial" w:hint="default"/>
      </w:rPr>
    </w:lvl>
    <w:lvl w:ilvl="5" w:tplc="DFDEEC26" w:tentative="1">
      <w:start w:val="1"/>
      <w:numFmt w:val="bullet"/>
      <w:lvlText w:val="•"/>
      <w:lvlJc w:val="left"/>
      <w:pPr>
        <w:tabs>
          <w:tab w:val="num" w:pos="4320"/>
        </w:tabs>
        <w:ind w:left="4320" w:hanging="360"/>
      </w:pPr>
      <w:rPr>
        <w:rFonts w:ascii="Arial" w:hAnsi="Arial" w:hint="default"/>
      </w:rPr>
    </w:lvl>
    <w:lvl w:ilvl="6" w:tplc="2F1230C8" w:tentative="1">
      <w:start w:val="1"/>
      <w:numFmt w:val="bullet"/>
      <w:lvlText w:val="•"/>
      <w:lvlJc w:val="left"/>
      <w:pPr>
        <w:tabs>
          <w:tab w:val="num" w:pos="5040"/>
        </w:tabs>
        <w:ind w:left="5040" w:hanging="360"/>
      </w:pPr>
      <w:rPr>
        <w:rFonts w:ascii="Arial" w:hAnsi="Arial" w:hint="default"/>
      </w:rPr>
    </w:lvl>
    <w:lvl w:ilvl="7" w:tplc="EC787F08" w:tentative="1">
      <w:start w:val="1"/>
      <w:numFmt w:val="bullet"/>
      <w:lvlText w:val="•"/>
      <w:lvlJc w:val="left"/>
      <w:pPr>
        <w:tabs>
          <w:tab w:val="num" w:pos="5760"/>
        </w:tabs>
        <w:ind w:left="5760" w:hanging="360"/>
      </w:pPr>
      <w:rPr>
        <w:rFonts w:ascii="Arial" w:hAnsi="Arial" w:hint="default"/>
      </w:rPr>
    </w:lvl>
    <w:lvl w:ilvl="8" w:tplc="C50044E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53E41C6"/>
    <w:multiLevelType w:val="hybridMultilevel"/>
    <w:tmpl w:val="18500E5C"/>
    <w:lvl w:ilvl="0" w:tplc="37066404">
      <w:start w:val="1"/>
      <w:numFmt w:val="decimal"/>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8597BF5"/>
    <w:multiLevelType w:val="hybridMultilevel"/>
    <w:tmpl w:val="6094850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A227A9"/>
    <w:multiLevelType w:val="hybridMultilevel"/>
    <w:tmpl w:val="1156924A"/>
    <w:lvl w:ilvl="0" w:tplc="CE38EF58">
      <w:start w:val="1"/>
      <w:numFmt w:val="decimal"/>
      <w:lvlText w:val="%1."/>
      <w:lvlJc w:val="left"/>
      <w:pPr>
        <w:ind w:left="720" w:hanging="360"/>
      </w:pPr>
    </w:lvl>
    <w:lvl w:ilvl="1" w:tplc="B3AEBAC4" w:tentative="1">
      <w:start w:val="1"/>
      <w:numFmt w:val="lowerLetter"/>
      <w:lvlText w:val="%2."/>
      <w:lvlJc w:val="left"/>
      <w:pPr>
        <w:ind w:left="1440" w:hanging="360"/>
      </w:pPr>
    </w:lvl>
    <w:lvl w:ilvl="2" w:tplc="96607330" w:tentative="1">
      <w:start w:val="1"/>
      <w:numFmt w:val="lowerRoman"/>
      <w:lvlText w:val="%3."/>
      <w:lvlJc w:val="right"/>
      <w:pPr>
        <w:ind w:left="2160" w:hanging="180"/>
      </w:pPr>
    </w:lvl>
    <w:lvl w:ilvl="3" w:tplc="89AE5294" w:tentative="1">
      <w:start w:val="1"/>
      <w:numFmt w:val="decimal"/>
      <w:lvlText w:val="%4."/>
      <w:lvlJc w:val="left"/>
      <w:pPr>
        <w:ind w:left="2880" w:hanging="360"/>
      </w:pPr>
    </w:lvl>
    <w:lvl w:ilvl="4" w:tplc="53847336" w:tentative="1">
      <w:start w:val="1"/>
      <w:numFmt w:val="lowerLetter"/>
      <w:lvlText w:val="%5."/>
      <w:lvlJc w:val="left"/>
      <w:pPr>
        <w:ind w:left="3600" w:hanging="360"/>
      </w:pPr>
    </w:lvl>
    <w:lvl w:ilvl="5" w:tplc="5A642C6A" w:tentative="1">
      <w:start w:val="1"/>
      <w:numFmt w:val="lowerRoman"/>
      <w:lvlText w:val="%6."/>
      <w:lvlJc w:val="right"/>
      <w:pPr>
        <w:ind w:left="4320" w:hanging="180"/>
      </w:pPr>
    </w:lvl>
    <w:lvl w:ilvl="6" w:tplc="5CE42660" w:tentative="1">
      <w:start w:val="1"/>
      <w:numFmt w:val="decimal"/>
      <w:lvlText w:val="%7."/>
      <w:lvlJc w:val="left"/>
      <w:pPr>
        <w:ind w:left="5040" w:hanging="360"/>
      </w:pPr>
    </w:lvl>
    <w:lvl w:ilvl="7" w:tplc="A5A67CFA" w:tentative="1">
      <w:start w:val="1"/>
      <w:numFmt w:val="lowerLetter"/>
      <w:lvlText w:val="%8."/>
      <w:lvlJc w:val="left"/>
      <w:pPr>
        <w:ind w:left="5760" w:hanging="360"/>
      </w:pPr>
    </w:lvl>
    <w:lvl w:ilvl="8" w:tplc="FE9E9FC0" w:tentative="1">
      <w:start w:val="1"/>
      <w:numFmt w:val="lowerRoman"/>
      <w:lvlText w:val="%9."/>
      <w:lvlJc w:val="right"/>
      <w:pPr>
        <w:ind w:left="6480" w:hanging="180"/>
      </w:pPr>
    </w:lvl>
  </w:abstractNum>
  <w:abstractNum w:abstractNumId="30" w15:restartNumberingAfterBreak="0">
    <w:nsid w:val="73AE39A3"/>
    <w:multiLevelType w:val="hybridMultilevel"/>
    <w:tmpl w:val="C7EAE2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55C0D71"/>
    <w:multiLevelType w:val="hybridMultilevel"/>
    <w:tmpl w:val="BEC8A478"/>
    <w:lvl w:ilvl="0" w:tplc="344CB6B0">
      <w:start w:val="1"/>
      <w:numFmt w:val="bullet"/>
      <w:lvlText w:val="•"/>
      <w:lvlJc w:val="left"/>
      <w:pPr>
        <w:tabs>
          <w:tab w:val="num" w:pos="720"/>
        </w:tabs>
        <w:ind w:left="720" w:hanging="360"/>
      </w:pPr>
      <w:rPr>
        <w:rFonts w:ascii="Arial" w:hAnsi="Arial" w:hint="default"/>
      </w:rPr>
    </w:lvl>
    <w:lvl w:ilvl="1" w:tplc="0D721AFA" w:tentative="1">
      <w:start w:val="1"/>
      <w:numFmt w:val="bullet"/>
      <w:lvlText w:val="•"/>
      <w:lvlJc w:val="left"/>
      <w:pPr>
        <w:tabs>
          <w:tab w:val="num" w:pos="1440"/>
        </w:tabs>
        <w:ind w:left="1440" w:hanging="360"/>
      </w:pPr>
      <w:rPr>
        <w:rFonts w:ascii="Arial" w:hAnsi="Arial" w:hint="default"/>
      </w:rPr>
    </w:lvl>
    <w:lvl w:ilvl="2" w:tplc="3740118A" w:tentative="1">
      <w:start w:val="1"/>
      <w:numFmt w:val="bullet"/>
      <w:lvlText w:val="•"/>
      <w:lvlJc w:val="left"/>
      <w:pPr>
        <w:tabs>
          <w:tab w:val="num" w:pos="2160"/>
        </w:tabs>
        <w:ind w:left="2160" w:hanging="360"/>
      </w:pPr>
      <w:rPr>
        <w:rFonts w:ascii="Arial" w:hAnsi="Arial" w:hint="default"/>
      </w:rPr>
    </w:lvl>
    <w:lvl w:ilvl="3" w:tplc="351007B4" w:tentative="1">
      <w:start w:val="1"/>
      <w:numFmt w:val="bullet"/>
      <w:lvlText w:val="•"/>
      <w:lvlJc w:val="left"/>
      <w:pPr>
        <w:tabs>
          <w:tab w:val="num" w:pos="2880"/>
        </w:tabs>
        <w:ind w:left="2880" w:hanging="360"/>
      </w:pPr>
      <w:rPr>
        <w:rFonts w:ascii="Arial" w:hAnsi="Arial" w:hint="default"/>
      </w:rPr>
    </w:lvl>
    <w:lvl w:ilvl="4" w:tplc="CC92AA6A" w:tentative="1">
      <w:start w:val="1"/>
      <w:numFmt w:val="bullet"/>
      <w:lvlText w:val="•"/>
      <w:lvlJc w:val="left"/>
      <w:pPr>
        <w:tabs>
          <w:tab w:val="num" w:pos="3600"/>
        </w:tabs>
        <w:ind w:left="3600" w:hanging="360"/>
      </w:pPr>
      <w:rPr>
        <w:rFonts w:ascii="Arial" w:hAnsi="Arial" w:hint="default"/>
      </w:rPr>
    </w:lvl>
    <w:lvl w:ilvl="5" w:tplc="125839FC" w:tentative="1">
      <w:start w:val="1"/>
      <w:numFmt w:val="bullet"/>
      <w:lvlText w:val="•"/>
      <w:lvlJc w:val="left"/>
      <w:pPr>
        <w:tabs>
          <w:tab w:val="num" w:pos="4320"/>
        </w:tabs>
        <w:ind w:left="4320" w:hanging="360"/>
      </w:pPr>
      <w:rPr>
        <w:rFonts w:ascii="Arial" w:hAnsi="Arial" w:hint="default"/>
      </w:rPr>
    </w:lvl>
    <w:lvl w:ilvl="6" w:tplc="0AAAA094" w:tentative="1">
      <w:start w:val="1"/>
      <w:numFmt w:val="bullet"/>
      <w:lvlText w:val="•"/>
      <w:lvlJc w:val="left"/>
      <w:pPr>
        <w:tabs>
          <w:tab w:val="num" w:pos="5040"/>
        </w:tabs>
        <w:ind w:left="5040" w:hanging="360"/>
      </w:pPr>
      <w:rPr>
        <w:rFonts w:ascii="Arial" w:hAnsi="Arial" w:hint="default"/>
      </w:rPr>
    </w:lvl>
    <w:lvl w:ilvl="7" w:tplc="E91093F6" w:tentative="1">
      <w:start w:val="1"/>
      <w:numFmt w:val="bullet"/>
      <w:lvlText w:val="•"/>
      <w:lvlJc w:val="left"/>
      <w:pPr>
        <w:tabs>
          <w:tab w:val="num" w:pos="5760"/>
        </w:tabs>
        <w:ind w:left="5760" w:hanging="360"/>
      </w:pPr>
      <w:rPr>
        <w:rFonts w:ascii="Arial" w:hAnsi="Arial" w:hint="default"/>
      </w:rPr>
    </w:lvl>
    <w:lvl w:ilvl="8" w:tplc="C19ACB6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9626AE3"/>
    <w:multiLevelType w:val="hybridMultilevel"/>
    <w:tmpl w:val="85241720"/>
    <w:lvl w:ilvl="0" w:tplc="84FAD3A2">
      <w:start w:val="1"/>
      <w:numFmt w:val="bullet"/>
      <w:lvlText w:val="•"/>
      <w:lvlJc w:val="left"/>
      <w:pPr>
        <w:tabs>
          <w:tab w:val="num" w:pos="720"/>
        </w:tabs>
        <w:ind w:left="720" w:hanging="360"/>
      </w:pPr>
      <w:rPr>
        <w:rFonts w:ascii="Arial" w:hAnsi="Arial" w:hint="default"/>
      </w:rPr>
    </w:lvl>
    <w:lvl w:ilvl="1" w:tplc="987EA0DA" w:tentative="1">
      <w:start w:val="1"/>
      <w:numFmt w:val="bullet"/>
      <w:lvlText w:val="•"/>
      <w:lvlJc w:val="left"/>
      <w:pPr>
        <w:tabs>
          <w:tab w:val="num" w:pos="1440"/>
        </w:tabs>
        <w:ind w:left="1440" w:hanging="360"/>
      </w:pPr>
      <w:rPr>
        <w:rFonts w:ascii="Arial" w:hAnsi="Arial" w:hint="default"/>
      </w:rPr>
    </w:lvl>
    <w:lvl w:ilvl="2" w:tplc="60BC7DCE" w:tentative="1">
      <w:start w:val="1"/>
      <w:numFmt w:val="bullet"/>
      <w:lvlText w:val="•"/>
      <w:lvlJc w:val="left"/>
      <w:pPr>
        <w:tabs>
          <w:tab w:val="num" w:pos="2160"/>
        </w:tabs>
        <w:ind w:left="2160" w:hanging="360"/>
      </w:pPr>
      <w:rPr>
        <w:rFonts w:ascii="Arial" w:hAnsi="Arial" w:hint="default"/>
      </w:rPr>
    </w:lvl>
    <w:lvl w:ilvl="3" w:tplc="E8C462E2" w:tentative="1">
      <w:start w:val="1"/>
      <w:numFmt w:val="bullet"/>
      <w:lvlText w:val="•"/>
      <w:lvlJc w:val="left"/>
      <w:pPr>
        <w:tabs>
          <w:tab w:val="num" w:pos="2880"/>
        </w:tabs>
        <w:ind w:left="2880" w:hanging="360"/>
      </w:pPr>
      <w:rPr>
        <w:rFonts w:ascii="Arial" w:hAnsi="Arial" w:hint="default"/>
      </w:rPr>
    </w:lvl>
    <w:lvl w:ilvl="4" w:tplc="F8D6DBD4" w:tentative="1">
      <w:start w:val="1"/>
      <w:numFmt w:val="bullet"/>
      <w:lvlText w:val="•"/>
      <w:lvlJc w:val="left"/>
      <w:pPr>
        <w:tabs>
          <w:tab w:val="num" w:pos="3600"/>
        </w:tabs>
        <w:ind w:left="3600" w:hanging="360"/>
      </w:pPr>
      <w:rPr>
        <w:rFonts w:ascii="Arial" w:hAnsi="Arial" w:hint="default"/>
      </w:rPr>
    </w:lvl>
    <w:lvl w:ilvl="5" w:tplc="07F8F3B6" w:tentative="1">
      <w:start w:val="1"/>
      <w:numFmt w:val="bullet"/>
      <w:lvlText w:val="•"/>
      <w:lvlJc w:val="left"/>
      <w:pPr>
        <w:tabs>
          <w:tab w:val="num" w:pos="4320"/>
        </w:tabs>
        <w:ind w:left="4320" w:hanging="360"/>
      </w:pPr>
      <w:rPr>
        <w:rFonts w:ascii="Arial" w:hAnsi="Arial" w:hint="default"/>
      </w:rPr>
    </w:lvl>
    <w:lvl w:ilvl="6" w:tplc="2BC8EE6A" w:tentative="1">
      <w:start w:val="1"/>
      <w:numFmt w:val="bullet"/>
      <w:lvlText w:val="•"/>
      <w:lvlJc w:val="left"/>
      <w:pPr>
        <w:tabs>
          <w:tab w:val="num" w:pos="5040"/>
        </w:tabs>
        <w:ind w:left="5040" w:hanging="360"/>
      </w:pPr>
      <w:rPr>
        <w:rFonts w:ascii="Arial" w:hAnsi="Arial" w:hint="default"/>
      </w:rPr>
    </w:lvl>
    <w:lvl w:ilvl="7" w:tplc="F0FCAF14" w:tentative="1">
      <w:start w:val="1"/>
      <w:numFmt w:val="bullet"/>
      <w:lvlText w:val="•"/>
      <w:lvlJc w:val="left"/>
      <w:pPr>
        <w:tabs>
          <w:tab w:val="num" w:pos="5760"/>
        </w:tabs>
        <w:ind w:left="5760" w:hanging="360"/>
      </w:pPr>
      <w:rPr>
        <w:rFonts w:ascii="Arial" w:hAnsi="Arial" w:hint="default"/>
      </w:rPr>
    </w:lvl>
    <w:lvl w:ilvl="8" w:tplc="3BBCE41A"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B6B0A60"/>
    <w:multiLevelType w:val="hybridMultilevel"/>
    <w:tmpl w:val="BC06D6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1521946">
    <w:abstractNumId w:val="18"/>
  </w:num>
  <w:num w:numId="2" w16cid:durableId="562840237">
    <w:abstractNumId w:val="21"/>
  </w:num>
  <w:num w:numId="3" w16cid:durableId="683556223">
    <w:abstractNumId w:val="17"/>
  </w:num>
  <w:num w:numId="4" w16cid:durableId="367605606">
    <w:abstractNumId w:val="7"/>
  </w:num>
  <w:num w:numId="5" w16cid:durableId="1350066645">
    <w:abstractNumId w:val="25"/>
  </w:num>
  <w:num w:numId="6" w16cid:durableId="1310280421">
    <w:abstractNumId w:val="30"/>
  </w:num>
  <w:num w:numId="7" w16cid:durableId="1327978239">
    <w:abstractNumId w:val="4"/>
  </w:num>
  <w:num w:numId="8" w16cid:durableId="1183206033">
    <w:abstractNumId w:val="5"/>
  </w:num>
  <w:num w:numId="9" w16cid:durableId="1017082104">
    <w:abstractNumId w:val="29"/>
  </w:num>
  <w:num w:numId="10" w16cid:durableId="713117994">
    <w:abstractNumId w:val="24"/>
  </w:num>
  <w:num w:numId="11" w16cid:durableId="1316179808">
    <w:abstractNumId w:val="1"/>
  </w:num>
  <w:num w:numId="12" w16cid:durableId="209534060">
    <w:abstractNumId w:val="2"/>
  </w:num>
  <w:num w:numId="13" w16cid:durableId="114761979">
    <w:abstractNumId w:val="14"/>
  </w:num>
  <w:num w:numId="14" w16cid:durableId="716202452">
    <w:abstractNumId w:val="16"/>
  </w:num>
  <w:num w:numId="15" w16cid:durableId="1571118880">
    <w:abstractNumId w:val="20"/>
  </w:num>
  <w:num w:numId="16" w16cid:durableId="1813790630">
    <w:abstractNumId w:val="27"/>
  </w:num>
  <w:num w:numId="17" w16cid:durableId="444155818">
    <w:abstractNumId w:val="13"/>
  </w:num>
  <w:num w:numId="18" w16cid:durableId="1946884673">
    <w:abstractNumId w:val="10"/>
  </w:num>
  <w:num w:numId="19" w16cid:durableId="1717311392">
    <w:abstractNumId w:val="8"/>
  </w:num>
  <w:num w:numId="20" w16cid:durableId="1832789761">
    <w:abstractNumId w:val="15"/>
  </w:num>
  <w:num w:numId="21" w16cid:durableId="1516530514">
    <w:abstractNumId w:val="28"/>
  </w:num>
  <w:num w:numId="22" w16cid:durableId="682367325">
    <w:abstractNumId w:val="9"/>
  </w:num>
  <w:num w:numId="23" w16cid:durableId="1893880913">
    <w:abstractNumId w:val="11"/>
  </w:num>
  <w:num w:numId="24" w16cid:durableId="887953619">
    <w:abstractNumId w:val="33"/>
  </w:num>
  <w:num w:numId="25" w16cid:durableId="1916667500">
    <w:abstractNumId w:val="19"/>
  </w:num>
  <w:num w:numId="26" w16cid:durableId="1527863266">
    <w:abstractNumId w:val="6"/>
  </w:num>
  <w:num w:numId="27" w16cid:durableId="1341469754">
    <w:abstractNumId w:val="23"/>
  </w:num>
  <w:num w:numId="28" w16cid:durableId="919145675">
    <w:abstractNumId w:val="32"/>
  </w:num>
  <w:num w:numId="29" w16cid:durableId="2038576164">
    <w:abstractNumId w:val="31"/>
  </w:num>
  <w:num w:numId="30" w16cid:durableId="1618173545">
    <w:abstractNumId w:val="22"/>
  </w:num>
  <w:num w:numId="31" w16cid:durableId="2067680739">
    <w:abstractNumId w:val="0"/>
  </w:num>
  <w:num w:numId="32" w16cid:durableId="1903639080">
    <w:abstractNumId w:val="26"/>
  </w:num>
  <w:num w:numId="33" w16cid:durableId="238179075">
    <w:abstractNumId w:val="3"/>
  </w:num>
  <w:num w:numId="34" w16cid:durableId="1502697064">
    <w:abstractNumId w:val="12"/>
    <w:lvlOverride w:ilvl="0">
      <w:lvl w:ilvl="0">
        <w:numFmt w:val="bullet"/>
        <w:lvlText w:val=""/>
        <w:lvlJc w:val="left"/>
        <w:pPr>
          <w:tabs>
            <w:tab w:val="num" w:pos="720"/>
          </w:tabs>
          <w:ind w:left="720" w:hanging="360"/>
        </w:pPr>
        <w:rPr>
          <w:rFonts w:ascii="Wingdings" w:hAnsi="Wingdings" w:hint="default"/>
          <w:sz w:val="20"/>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ndice Morin">
    <w15:presenceInfo w15:providerId="AD" w15:userId="S::candicem@notalvision.com::7bea5fa1-1983-41e6-9e33-51acce41728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WAFVersion" w:val="5.0"/>
  </w:docVars>
  <w:rsids>
    <w:rsidRoot w:val="001A7B49"/>
    <w:rsid w:val="0000305B"/>
    <w:rsid w:val="00003697"/>
    <w:rsid w:val="00016310"/>
    <w:rsid w:val="00017F69"/>
    <w:rsid w:val="00023F45"/>
    <w:rsid w:val="00024968"/>
    <w:rsid w:val="000275A1"/>
    <w:rsid w:val="00032E06"/>
    <w:rsid w:val="00032E7C"/>
    <w:rsid w:val="00036058"/>
    <w:rsid w:val="00037153"/>
    <w:rsid w:val="000405F5"/>
    <w:rsid w:val="00044DC9"/>
    <w:rsid w:val="0004561F"/>
    <w:rsid w:val="00045DA8"/>
    <w:rsid w:val="00051166"/>
    <w:rsid w:val="0005595C"/>
    <w:rsid w:val="00060E89"/>
    <w:rsid w:val="000618BF"/>
    <w:rsid w:val="00062CEC"/>
    <w:rsid w:val="00063985"/>
    <w:rsid w:val="000665B5"/>
    <w:rsid w:val="00087098"/>
    <w:rsid w:val="0009000F"/>
    <w:rsid w:val="000909C3"/>
    <w:rsid w:val="000952DC"/>
    <w:rsid w:val="000963EF"/>
    <w:rsid w:val="000A1067"/>
    <w:rsid w:val="000A274E"/>
    <w:rsid w:val="000A5CAA"/>
    <w:rsid w:val="000A6997"/>
    <w:rsid w:val="000A79C9"/>
    <w:rsid w:val="000A7BE2"/>
    <w:rsid w:val="000B2072"/>
    <w:rsid w:val="000C432C"/>
    <w:rsid w:val="000D0D40"/>
    <w:rsid w:val="000D2426"/>
    <w:rsid w:val="000D331F"/>
    <w:rsid w:val="000E0011"/>
    <w:rsid w:val="000E4B3B"/>
    <w:rsid w:val="000F54B9"/>
    <w:rsid w:val="000F6358"/>
    <w:rsid w:val="000F775D"/>
    <w:rsid w:val="00114171"/>
    <w:rsid w:val="001201B3"/>
    <w:rsid w:val="00124765"/>
    <w:rsid w:val="00127499"/>
    <w:rsid w:val="00135C34"/>
    <w:rsid w:val="00137382"/>
    <w:rsid w:val="00143440"/>
    <w:rsid w:val="00143DB3"/>
    <w:rsid w:val="00143FA5"/>
    <w:rsid w:val="00146C58"/>
    <w:rsid w:val="00146E8A"/>
    <w:rsid w:val="00147635"/>
    <w:rsid w:val="001524CA"/>
    <w:rsid w:val="00152F4F"/>
    <w:rsid w:val="00153D43"/>
    <w:rsid w:val="0015431E"/>
    <w:rsid w:val="0015740C"/>
    <w:rsid w:val="001610D6"/>
    <w:rsid w:val="001636F1"/>
    <w:rsid w:val="00163F0D"/>
    <w:rsid w:val="0016440E"/>
    <w:rsid w:val="00166F9A"/>
    <w:rsid w:val="00174158"/>
    <w:rsid w:val="0017443B"/>
    <w:rsid w:val="00175C13"/>
    <w:rsid w:val="00175DC6"/>
    <w:rsid w:val="00182288"/>
    <w:rsid w:val="00184BC1"/>
    <w:rsid w:val="00186418"/>
    <w:rsid w:val="0018771B"/>
    <w:rsid w:val="001943EB"/>
    <w:rsid w:val="001A02EA"/>
    <w:rsid w:val="001A213B"/>
    <w:rsid w:val="001A7B49"/>
    <w:rsid w:val="001B184B"/>
    <w:rsid w:val="001B290B"/>
    <w:rsid w:val="001B4D0D"/>
    <w:rsid w:val="001C6FEB"/>
    <w:rsid w:val="001D6A9B"/>
    <w:rsid w:val="001E3046"/>
    <w:rsid w:val="001F1424"/>
    <w:rsid w:val="001F7733"/>
    <w:rsid w:val="00201C74"/>
    <w:rsid w:val="00203B94"/>
    <w:rsid w:val="0020629C"/>
    <w:rsid w:val="002075B2"/>
    <w:rsid w:val="0021340F"/>
    <w:rsid w:val="00214847"/>
    <w:rsid w:val="00215932"/>
    <w:rsid w:val="002177DD"/>
    <w:rsid w:val="002228D0"/>
    <w:rsid w:val="002321ED"/>
    <w:rsid w:val="0023241A"/>
    <w:rsid w:val="00235F47"/>
    <w:rsid w:val="00241B56"/>
    <w:rsid w:val="002454F3"/>
    <w:rsid w:val="00246D92"/>
    <w:rsid w:val="0025781A"/>
    <w:rsid w:val="00261DA6"/>
    <w:rsid w:val="00261DF1"/>
    <w:rsid w:val="00263332"/>
    <w:rsid w:val="00264790"/>
    <w:rsid w:val="0027332A"/>
    <w:rsid w:val="002740D2"/>
    <w:rsid w:val="00286032"/>
    <w:rsid w:val="00286C2E"/>
    <w:rsid w:val="00291911"/>
    <w:rsid w:val="00295342"/>
    <w:rsid w:val="002A23B6"/>
    <w:rsid w:val="002A3A33"/>
    <w:rsid w:val="002A6713"/>
    <w:rsid w:val="002A7F9B"/>
    <w:rsid w:val="002B216A"/>
    <w:rsid w:val="002B3AE7"/>
    <w:rsid w:val="002C0745"/>
    <w:rsid w:val="002D6838"/>
    <w:rsid w:val="002E0C57"/>
    <w:rsid w:val="002E78E7"/>
    <w:rsid w:val="002F0876"/>
    <w:rsid w:val="002F329E"/>
    <w:rsid w:val="002F37C0"/>
    <w:rsid w:val="00301D2E"/>
    <w:rsid w:val="003031D7"/>
    <w:rsid w:val="003041CB"/>
    <w:rsid w:val="003048D0"/>
    <w:rsid w:val="00304AB0"/>
    <w:rsid w:val="003129B0"/>
    <w:rsid w:val="00321FD5"/>
    <w:rsid w:val="00324E53"/>
    <w:rsid w:val="00327492"/>
    <w:rsid w:val="0033006E"/>
    <w:rsid w:val="00346D1E"/>
    <w:rsid w:val="00350A67"/>
    <w:rsid w:val="00352325"/>
    <w:rsid w:val="00357E16"/>
    <w:rsid w:val="00365397"/>
    <w:rsid w:val="00373417"/>
    <w:rsid w:val="00374CA9"/>
    <w:rsid w:val="003754CF"/>
    <w:rsid w:val="00376021"/>
    <w:rsid w:val="00383350"/>
    <w:rsid w:val="003855C3"/>
    <w:rsid w:val="003861FC"/>
    <w:rsid w:val="003932D7"/>
    <w:rsid w:val="00394552"/>
    <w:rsid w:val="00397FCA"/>
    <w:rsid w:val="003A4D39"/>
    <w:rsid w:val="003B0573"/>
    <w:rsid w:val="003B2B2B"/>
    <w:rsid w:val="003B30CA"/>
    <w:rsid w:val="003B33F9"/>
    <w:rsid w:val="003B4214"/>
    <w:rsid w:val="003B445A"/>
    <w:rsid w:val="003C65DE"/>
    <w:rsid w:val="003C7620"/>
    <w:rsid w:val="003C7710"/>
    <w:rsid w:val="003D5C6D"/>
    <w:rsid w:val="003D5D7C"/>
    <w:rsid w:val="003E036E"/>
    <w:rsid w:val="003E5F52"/>
    <w:rsid w:val="003E7543"/>
    <w:rsid w:val="003F0421"/>
    <w:rsid w:val="00400C80"/>
    <w:rsid w:val="00401C28"/>
    <w:rsid w:val="00405563"/>
    <w:rsid w:val="004057E2"/>
    <w:rsid w:val="0041229B"/>
    <w:rsid w:val="00416E98"/>
    <w:rsid w:val="00422085"/>
    <w:rsid w:val="00427B45"/>
    <w:rsid w:val="004364C4"/>
    <w:rsid w:val="004403C8"/>
    <w:rsid w:val="0044209C"/>
    <w:rsid w:val="00445E1A"/>
    <w:rsid w:val="004503B5"/>
    <w:rsid w:val="0045773E"/>
    <w:rsid w:val="00457F78"/>
    <w:rsid w:val="00465288"/>
    <w:rsid w:val="00466AAB"/>
    <w:rsid w:val="004679B4"/>
    <w:rsid w:val="0047065D"/>
    <w:rsid w:val="00473E6E"/>
    <w:rsid w:val="00474A2C"/>
    <w:rsid w:val="004839D1"/>
    <w:rsid w:val="004849E6"/>
    <w:rsid w:val="00485646"/>
    <w:rsid w:val="00486F17"/>
    <w:rsid w:val="00494B7A"/>
    <w:rsid w:val="004A7BE4"/>
    <w:rsid w:val="004B4A46"/>
    <w:rsid w:val="004C0613"/>
    <w:rsid w:val="004C554A"/>
    <w:rsid w:val="004C6576"/>
    <w:rsid w:val="004D02F9"/>
    <w:rsid w:val="004D5EC2"/>
    <w:rsid w:val="004E197B"/>
    <w:rsid w:val="004F14AA"/>
    <w:rsid w:val="004F187C"/>
    <w:rsid w:val="004F6BDE"/>
    <w:rsid w:val="0050628B"/>
    <w:rsid w:val="00507B96"/>
    <w:rsid w:val="00511034"/>
    <w:rsid w:val="00511A3D"/>
    <w:rsid w:val="00512B7D"/>
    <w:rsid w:val="005164C7"/>
    <w:rsid w:val="00521009"/>
    <w:rsid w:val="005221E7"/>
    <w:rsid w:val="00522C9B"/>
    <w:rsid w:val="005244AB"/>
    <w:rsid w:val="00524594"/>
    <w:rsid w:val="00531352"/>
    <w:rsid w:val="005317D5"/>
    <w:rsid w:val="00536DCC"/>
    <w:rsid w:val="00542969"/>
    <w:rsid w:val="0055230B"/>
    <w:rsid w:val="00561C5C"/>
    <w:rsid w:val="005629BC"/>
    <w:rsid w:val="00562FB2"/>
    <w:rsid w:val="0056528D"/>
    <w:rsid w:val="00565C8B"/>
    <w:rsid w:val="00566CAB"/>
    <w:rsid w:val="00566DBA"/>
    <w:rsid w:val="00573A06"/>
    <w:rsid w:val="00575A05"/>
    <w:rsid w:val="00576F19"/>
    <w:rsid w:val="00580235"/>
    <w:rsid w:val="005843E9"/>
    <w:rsid w:val="00584552"/>
    <w:rsid w:val="00586278"/>
    <w:rsid w:val="005931D3"/>
    <w:rsid w:val="0059596B"/>
    <w:rsid w:val="00595B6D"/>
    <w:rsid w:val="00597176"/>
    <w:rsid w:val="005A3AEB"/>
    <w:rsid w:val="005A42E0"/>
    <w:rsid w:val="005B0A64"/>
    <w:rsid w:val="005B3102"/>
    <w:rsid w:val="005B487F"/>
    <w:rsid w:val="005D1E14"/>
    <w:rsid w:val="005D200A"/>
    <w:rsid w:val="005D2D36"/>
    <w:rsid w:val="005D3700"/>
    <w:rsid w:val="005D3DB2"/>
    <w:rsid w:val="005D4614"/>
    <w:rsid w:val="005D5AB6"/>
    <w:rsid w:val="005E676B"/>
    <w:rsid w:val="005F5D8C"/>
    <w:rsid w:val="005F769A"/>
    <w:rsid w:val="006016CE"/>
    <w:rsid w:val="006104BF"/>
    <w:rsid w:val="00610A71"/>
    <w:rsid w:val="0061154C"/>
    <w:rsid w:val="00621788"/>
    <w:rsid w:val="00622560"/>
    <w:rsid w:val="006243F8"/>
    <w:rsid w:val="00626111"/>
    <w:rsid w:val="006323D3"/>
    <w:rsid w:val="00634DFF"/>
    <w:rsid w:val="00636C5A"/>
    <w:rsid w:val="006371A6"/>
    <w:rsid w:val="00641703"/>
    <w:rsid w:val="00641DE2"/>
    <w:rsid w:val="00642431"/>
    <w:rsid w:val="00642D25"/>
    <w:rsid w:val="00645735"/>
    <w:rsid w:val="00647BEA"/>
    <w:rsid w:val="0065167D"/>
    <w:rsid w:val="006526BB"/>
    <w:rsid w:val="00653081"/>
    <w:rsid w:val="00655A8A"/>
    <w:rsid w:val="00656633"/>
    <w:rsid w:val="006571F9"/>
    <w:rsid w:val="0066573D"/>
    <w:rsid w:val="00666829"/>
    <w:rsid w:val="00666D49"/>
    <w:rsid w:val="00672DF0"/>
    <w:rsid w:val="006758AC"/>
    <w:rsid w:val="00676AE3"/>
    <w:rsid w:val="00684AC9"/>
    <w:rsid w:val="00690BE7"/>
    <w:rsid w:val="00692A95"/>
    <w:rsid w:val="006937E2"/>
    <w:rsid w:val="0069520B"/>
    <w:rsid w:val="00696001"/>
    <w:rsid w:val="006A2AEE"/>
    <w:rsid w:val="006A49D1"/>
    <w:rsid w:val="006B2785"/>
    <w:rsid w:val="006B406B"/>
    <w:rsid w:val="006C1E5F"/>
    <w:rsid w:val="006C550B"/>
    <w:rsid w:val="006C6613"/>
    <w:rsid w:val="006C7ED4"/>
    <w:rsid w:val="006D1999"/>
    <w:rsid w:val="006D2644"/>
    <w:rsid w:val="006D566B"/>
    <w:rsid w:val="006E0196"/>
    <w:rsid w:val="006E1585"/>
    <w:rsid w:val="006E20A7"/>
    <w:rsid w:val="006E35F2"/>
    <w:rsid w:val="006E6B9F"/>
    <w:rsid w:val="006F068C"/>
    <w:rsid w:val="006F4E99"/>
    <w:rsid w:val="006F7F6E"/>
    <w:rsid w:val="00703B47"/>
    <w:rsid w:val="0070472B"/>
    <w:rsid w:val="00707A03"/>
    <w:rsid w:val="00710AEB"/>
    <w:rsid w:val="00711832"/>
    <w:rsid w:val="007128FF"/>
    <w:rsid w:val="00713866"/>
    <w:rsid w:val="00715508"/>
    <w:rsid w:val="007156CE"/>
    <w:rsid w:val="0072076E"/>
    <w:rsid w:val="00722397"/>
    <w:rsid w:val="0072679B"/>
    <w:rsid w:val="007274BD"/>
    <w:rsid w:val="00736EAB"/>
    <w:rsid w:val="007375D7"/>
    <w:rsid w:val="00741351"/>
    <w:rsid w:val="007429A9"/>
    <w:rsid w:val="0074655C"/>
    <w:rsid w:val="007478CA"/>
    <w:rsid w:val="007563DD"/>
    <w:rsid w:val="0075785A"/>
    <w:rsid w:val="00761D0B"/>
    <w:rsid w:val="00761F7A"/>
    <w:rsid w:val="007701A5"/>
    <w:rsid w:val="007716E5"/>
    <w:rsid w:val="007717BD"/>
    <w:rsid w:val="00772D43"/>
    <w:rsid w:val="00773C62"/>
    <w:rsid w:val="00773F48"/>
    <w:rsid w:val="0078309E"/>
    <w:rsid w:val="007869D2"/>
    <w:rsid w:val="00786AD0"/>
    <w:rsid w:val="007878BE"/>
    <w:rsid w:val="00790DB9"/>
    <w:rsid w:val="00793B6F"/>
    <w:rsid w:val="007A6126"/>
    <w:rsid w:val="007A7E07"/>
    <w:rsid w:val="007B3F12"/>
    <w:rsid w:val="007B79F9"/>
    <w:rsid w:val="007C0B01"/>
    <w:rsid w:val="007C1134"/>
    <w:rsid w:val="007C36CB"/>
    <w:rsid w:val="007C3C67"/>
    <w:rsid w:val="007D1CD5"/>
    <w:rsid w:val="007D299F"/>
    <w:rsid w:val="007D4E3F"/>
    <w:rsid w:val="007D7114"/>
    <w:rsid w:val="007E0E16"/>
    <w:rsid w:val="007F16E8"/>
    <w:rsid w:val="007F269B"/>
    <w:rsid w:val="007F5412"/>
    <w:rsid w:val="008058F6"/>
    <w:rsid w:val="008061F9"/>
    <w:rsid w:val="00807789"/>
    <w:rsid w:val="0080784B"/>
    <w:rsid w:val="0081060F"/>
    <w:rsid w:val="00811A7B"/>
    <w:rsid w:val="008152EF"/>
    <w:rsid w:val="00815475"/>
    <w:rsid w:val="0083641B"/>
    <w:rsid w:val="008628E9"/>
    <w:rsid w:val="00862F55"/>
    <w:rsid w:val="0086395F"/>
    <w:rsid w:val="00865876"/>
    <w:rsid w:val="008663B3"/>
    <w:rsid w:val="00867636"/>
    <w:rsid w:val="0087061A"/>
    <w:rsid w:val="00870A42"/>
    <w:rsid w:val="008712E5"/>
    <w:rsid w:val="0087281C"/>
    <w:rsid w:val="008812BB"/>
    <w:rsid w:val="008841E5"/>
    <w:rsid w:val="008864C4"/>
    <w:rsid w:val="00895195"/>
    <w:rsid w:val="0089640C"/>
    <w:rsid w:val="00896A56"/>
    <w:rsid w:val="008A08A8"/>
    <w:rsid w:val="008A414B"/>
    <w:rsid w:val="008B3C7B"/>
    <w:rsid w:val="008B41DD"/>
    <w:rsid w:val="008B79FF"/>
    <w:rsid w:val="008C3315"/>
    <w:rsid w:val="008C346B"/>
    <w:rsid w:val="008C39A2"/>
    <w:rsid w:val="008C4FF0"/>
    <w:rsid w:val="008C6221"/>
    <w:rsid w:val="008D01FF"/>
    <w:rsid w:val="008D2602"/>
    <w:rsid w:val="008D2ACA"/>
    <w:rsid w:val="008D493F"/>
    <w:rsid w:val="008D604F"/>
    <w:rsid w:val="008E07AB"/>
    <w:rsid w:val="008F59B8"/>
    <w:rsid w:val="00900BC1"/>
    <w:rsid w:val="00907DA2"/>
    <w:rsid w:val="00912C5E"/>
    <w:rsid w:val="00921F71"/>
    <w:rsid w:val="00927208"/>
    <w:rsid w:val="0093472C"/>
    <w:rsid w:val="00937306"/>
    <w:rsid w:val="0094096A"/>
    <w:rsid w:val="009416B0"/>
    <w:rsid w:val="009427AA"/>
    <w:rsid w:val="0094380A"/>
    <w:rsid w:val="009443AF"/>
    <w:rsid w:val="009450D5"/>
    <w:rsid w:val="009507CD"/>
    <w:rsid w:val="00951293"/>
    <w:rsid w:val="00956728"/>
    <w:rsid w:val="00957109"/>
    <w:rsid w:val="00957F5C"/>
    <w:rsid w:val="009629E8"/>
    <w:rsid w:val="00962EA7"/>
    <w:rsid w:val="009641FF"/>
    <w:rsid w:val="00973A07"/>
    <w:rsid w:val="00973CF8"/>
    <w:rsid w:val="009754B0"/>
    <w:rsid w:val="00976A89"/>
    <w:rsid w:val="009773EB"/>
    <w:rsid w:val="00981681"/>
    <w:rsid w:val="00993E1D"/>
    <w:rsid w:val="00997112"/>
    <w:rsid w:val="009A05AB"/>
    <w:rsid w:val="009A3CF2"/>
    <w:rsid w:val="009A4996"/>
    <w:rsid w:val="009A657A"/>
    <w:rsid w:val="009B23E9"/>
    <w:rsid w:val="009B24BB"/>
    <w:rsid w:val="009B2DA9"/>
    <w:rsid w:val="009C663A"/>
    <w:rsid w:val="009C6977"/>
    <w:rsid w:val="009D13E2"/>
    <w:rsid w:val="009D23BC"/>
    <w:rsid w:val="009D422C"/>
    <w:rsid w:val="009E4062"/>
    <w:rsid w:val="009E4E70"/>
    <w:rsid w:val="009E5190"/>
    <w:rsid w:val="009E54B0"/>
    <w:rsid w:val="009F0A6B"/>
    <w:rsid w:val="009F70E1"/>
    <w:rsid w:val="00A00D42"/>
    <w:rsid w:val="00A07EAD"/>
    <w:rsid w:val="00A10CC7"/>
    <w:rsid w:val="00A10D78"/>
    <w:rsid w:val="00A11942"/>
    <w:rsid w:val="00A15AB0"/>
    <w:rsid w:val="00A16595"/>
    <w:rsid w:val="00A169DD"/>
    <w:rsid w:val="00A224C3"/>
    <w:rsid w:val="00A2745E"/>
    <w:rsid w:val="00A274FB"/>
    <w:rsid w:val="00A2761E"/>
    <w:rsid w:val="00A31336"/>
    <w:rsid w:val="00A313BD"/>
    <w:rsid w:val="00A338C4"/>
    <w:rsid w:val="00A347C4"/>
    <w:rsid w:val="00A352CB"/>
    <w:rsid w:val="00A358BD"/>
    <w:rsid w:val="00A41D7E"/>
    <w:rsid w:val="00A4643D"/>
    <w:rsid w:val="00A47D39"/>
    <w:rsid w:val="00A50505"/>
    <w:rsid w:val="00A51756"/>
    <w:rsid w:val="00A5211B"/>
    <w:rsid w:val="00A53743"/>
    <w:rsid w:val="00A553AD"/>
    <w:rsid w:val="00A558B0"/>
    <w:rsid w:val="00A633DA"/>
    <w:rsid w:val="00A657C8"/>
    <w:rsid w:val="00A73569"/>
    <w:rsid w:val="00A76254"/>
    <w:rsid w:val="00A83F47"/>
    <w:rsid w:val="00A84269"/>
    <w:rsid w:val="00A86319"/>
    <w:rsid w:val="00A9069A"/>
    <w:rsid w:val="00A9562D"/>
    <w:rsid w:val="00A97DD5"/>
    <w:rsid w:val="00AA7C11"/>
    <w:rsid w:val="00AB5C91"/>
    <w:rsid w:val="00AC1613"/>
    <w:rsid w:val="00AC44AA"/>
    <w:rsid w:val="00AC466D"/>
    <w:rsid w:val="00AC5F21"/>
    <w:rsid w:val="00AD0B65"/>
    <w:rsid w:val="00AD0D3B"/>
    <w:rsid w:val="00AD1929"/>
    <w:rsid w:val="00AD737B"/>
    <w:rsid w:val="00AE3477"/>
    <w:rsid w:val="00AE41DD"/>
    <w:rsid w:val="00AE4FE1"/>
    <w:rsid w:val="00AE790C"/>
    <w:rsid w:val="00AF113B"/>
    <w:rsid w:val="00AF5246"/>
    <w:rsid w:val="00AF7AA0"/>
    <w:rsid w:val="00B040B3"/>
    <w:rsid w:val="00B154A1"/>
    <w:rsid w:val="00B15680"/>
    <w:rsid w:val="00B23A40"/>
    <w:rsid w:val="00B240CC"/>
    <w:rsid w:val="00B34717"/>
    <w:rsid w:val="00B366AA"/>
    <w:rsid w:val="00B36E8E"/>
    <w:rsid w:val="00B37407"/>
    <w:rsid w:val="00B37ADD"/>
    <w:rsid w:val="00B44141"/>
    <w:rsid w:val="00B44AC6"/>
    <w:rsid w:val="00B47B57"/>
    <w:rsid w:val="00B5240B"/>
    <w:rsid w:val="00B52CC6"/>
    <w:rsid w:val="00B558F8"/>
    <w:rsid w:val="00B6181A"/>
    <w:rsid w:val="00B619CB"/>
    <w:rsid w:val="00B63D23"/>
    <w:rsid w:val="00B64235"/>
    <w:rsid w:val="00B7447D"/>
    <w:rsid w:val="00B86634"/>
    <w:rsid w:val="00B956F0"/>
    <w:rsid w:val="00BA20D1"/>
    <w:rsid w:val="00BA3DCB"/>
    <w:rsid w:val="00BA5AA4"/>
    <w:rsid w:val="00BA6232"/>
    <w:rsid w:val="00BB0C95"/>
    <w:rsid w:val="00BB0D4D"/>
    <w:rsid w:val="00BB1214"/>
    <w:rsid w:val="00BB583F"/>
    <w:rsid w:val="00BB620F"/>
    <w:rsid w:val="00BD1EC5"/>
    <w:rsid w:val="00BD2666"/>
    <w:rsid w:val="00BE3A2E"/>
    <w:rsid w:val="00BF070F"/>
    <w:rsid w:val="00BF1440"/>
    <w:rsid w:val="00BF1592"/>
    <w:rsid w:val="00BF31C7"/>
    <w:rsid w:val="00BF59AB"/>
    <w:rsid w:val="00C0198D"/>
    <w:rsid w:val="00C03677"/>
    <w:rsid w:val="00C0609E"/>
    <w:rsid w:val="00C07173"/>
    <w:rsid w:val="00C11ACD"/>
    <w:rsid w:val="00C1218C"/>
    <w:rsid w:val="00C12C22"/>
    <w:rsid w:val="00C1796F"/>
    <w:rsid w:val="00C20AC9"/>
    <w:rsid w:val="00C22172"/>
    <w:rsid w:val="00C223FA"/>
    <w:rsid w:val="00C22461"/>
    <w:rsid w:val="00C253E2"/>
    <w:rsid w:val="00C34110"/>
    <w:rsid w:val="00C366EC"/>
    <w:rsid w:val="00C43E9E"/>
    <w:rsid w:val="00C54601"/>
    <w:rsid w:val="00C54D34"/>
    <w:rsid w:val="00C611E6"/>
    <w:rsid w:val="00C63C43"/>
    <w:rsid w:val="00C64878"/>
    <w:rsid w:val="00C65F06"/>
    <w:rsid w:val="00C824C5"/>
    <w:rsid w:val="00C838F8"/>
    <w:rsid w:val="00C83F67"/>
    <w:rsid w:val="00C95D5F"/>
    <w:rsid w:val="00C96CE4"/>
    <w:rsid w:val="00CA0F49"/>
    <w:rsid w:val="00CA1C33"/>
    <w:rsid w:val="00CA23C5"/>
    <w:rsid w:val="00CA4067"/>
    <w:rsid w:val="00CB1C56"/>
    <w:rsid w:val="00CB4DBB"/>
    <w:rsid w:val="00CB60A3"/>
    <w:rsid w:val="00CC0C32"/>
    <w:rsid w:val="00CC5963"/>
    <w:rsid w:val="00CD6148"/>
    <w:rsid w:val="00CD7B38"/>
    <w:rsid w:val="00CE4D6E"/>
    <w:rsid w:val="00CE76B6"/>
    <w:rsid w:val="00CE7E31"/>
    <w:rsid w:val="00CF0C49"/>
    <w:rsid w:val="00CF17AF"/>
    <w:rsid w:val="00CF4C2D"/>
    <w:rsid w:val="00CF7AAF"/>
    <w:rsid w:val="00CF7E06"/>
    <w:rsid w:val="00D01CB0"/>
    <w:rsid w:val="00D12220"/>
    <w:rsid w:val="00D12D61"/>
    <w:rsid w:val="00D15245"/>
    <w:rsid w:val="00D17A5A"/>
    <w:rsid w:val="00D35970"/>
    <w:rsid w:val="00D36B86"/>
    <w:rsid w:val="00D4097F"/>
    <w:rsid w:val="00D42198"/>
    <w:rsid w:val="00D44C4D"/>
    <w:rsid w:val="00D504A6"/>
    <w:rsid w:val="00D53BC5"/>
    <w:rsid w:val="00D56FC1"/>
    <w:rsid w:val="00D60329"/>
    <w:rsid w:val="00D621A4"/>
    <w:rsid w:val="00D75D72"/>
    <w:rsid w:val="00D75FD4"/>
    <w:rsid w:val="00D82F55"/>
    <w:rsid w:val="00D839D4"/>
    <w:rsid w:val="00D8601F"/>
    <w:rsid w:val="00D94290"/>
    <w:rsid w:val="00D95D7A"/>
    <w:rsid w:val="00DA0116"/>
    <w:rsid w:val="00DA6B4E"/>
    <w:rsid w:val="00DB0467"/>
    <w:rsid w:val="00DC2EDA"/>
    <w:rsid w:val="00DD672B"/>
    <w:rsid w:val="00DE76F2"/>
    <w:rsid w:val="00E01D3D"/>
    <w:rsid w:val="00E038DA"/>
    <w:rsid w:val="00E13BAB"/>
    <w:rsid w:val="00E17F10"/>
    <w:rsid w:val="00E23CBD"/>
    <w:rsid w:val="00E4075C"/>
    <w:rsid w:val="00E53602"/>
    <w:rsid w:val="00E54583"/>
    <w:rsid w:val="00E552EC"/>
    <w:rsid w:val="00E658F2"/>
    <w:rsid w:val="00E66C7A"/>
    <w:rsid w:val="00E7042A"/>
    <w:rsid w:val="00E74B48"/>
    <w:rsid w:val="00E82844"/>
    <w:rsid w:val="00E836F0"/>
    <w:rsid w:val="00E94875"/>
    <w:rsid w:val="00E97AE6"/>
    <w:rsid w:val="00EA3B12"/>
    <w:rsid w:val="00EA3D34"/>
    <w:rsid w:val="00EA4E35"/>
    <w:rsid w:val="00EB1DAE"/>
    <w:rsid w:val="00EB2DA0"/>
    <w:rsid w:val="00EB7EE4"/>
    <w:rsid w:val="00EC0014"/>
    <w:rsid w:val="00EC22BB"/>
    <w:rsid w:val="00EC2BEA"/>
    <w:rsid w:val="00EC74F8"/>
    <w:rsid w:val="00EC7A35"/>
    <w:rsid w:val="00ED2D51"/>
    <w:rsid w:val="00ED2E4A"/>
    <w:rsid w:val="00EE1434"/>
    <w:rsid w:val="00EE31DA"/>
    <w:rsid w:val="00EE35ED"/>
    <w:rsid w:val="00EE4B3B"/>
    <w:rsid w:val="00EF1EAD"/>
    <w:rsid w:val="00F03693"/>
    <w:rsid w:val="00F03BF4"/>
    <w:rsid w:val="00F0547F"/>
    <w:rsid w:val="00F055AD"/>
    <w:rsid w:val="00F1640D"/>
    <w:rsid w:val="00F23D95"/>
    <w:rsid w:val="00F27217"/>
    <w:rsid w:val="00F31D33"/>
    <w:rsid w:val="00F33257"/>
    <w:rsid w:val="00F336EA"/>
    <w:rsid w:val="00F33AD3"/>
    <w:rsid w:val="00F35216"/>
    <w:rsid w:val="00F360A4"/>
    <w:rsid w:val="00F43CDD"/>
    <w:rsid w:val="00F46089"/>
    <w:rsid w:val="00F5040F"/>
    <w:rsid w:val="00F508E9"/>
    <w:rsid w:val="00F50F63"/>
    <w:rsid w:val="00F569B3"/>
    <w:rsid w:val="00F61A38"/>
    <w:rsid w:val="00F62678"/>
    <w:rsid w:val="00F66132"/>
    <w:rsid w:val="00F67150"/>
    <w:rsid w:val="00F70B3D"/>
    <w:rsid w:val="00F8340C"/>
    <w:rsid w:val="00F928DF"/>
    <w:rsid w:val="00F97E3D"/>
    <w:rsid w:val="00FA44E6"/>
    <w:rsid w:val="00FA730E"/>
    <w:rsid w:val="00FA746D"/>
    <w:rsid w:val="00FB09FE"/>
    <w:rsid w:val="00FB1D7C"/>
    <w:rsid w:val="00FB5D4F"/>
    <w:rsid w:val="00FC47A9"/>
    <w:rsid w:val="00FC74AF"/>
    <w:rsid w:val="00FC77B0"/>
    <w:rsid w:val="00FD0192"/>
    <w:rsid w:val="00FD2955"/>
    <w:rsid w:val="00FE466F"/>
    <w:rsid w:val="00FE50FC"/>
    <w:rsid w:val="00FF2631"/>
    <w:rsid w:val="00FF2E00"/>
    <w:rsid w:val="00FF6F9A"/>
    <w:rsid w:val="00FF7A7C"/>
    <w:rsid w:val="12094EFB"/>
    <w:rsid w:val="33A39C73"/>
    <w:rsid w:val="4E6738B1"/>
    <w:rsid w:val="719D113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52F3C"/>
  <w15:docId w15:val="{D35EACF6-AD92-40D3-B894-74928DD8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86CA7"/>
  </w:style>
  <w:style w:type="paragraph" w:styleId="Heading1">
    <w:name w:val="heading 1"/>
    <w:basedOn w:val="Normal"/>
    <w:link w:val="Heading1Char"/>
    <w:uiPriority w:val="9"/>
    <w:qFormat/>
    <w:rsid w:val="006451A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03715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51AB"/>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451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451AB"/>
  </w:style>
  <w:style w:type="character" w:styleId="Emphasis">
    <w:name w:val="Emphasis"/>
    <w:basedOn w:val="DefaultParagraphFont"/>
    <w:uiPriority w:val="20"/>
    <w:qFormat/>
    <w:rsid w:val="006451AB"/>
    <w:rPr>
      <w:i/>
      <w:iCs/>
    </w:rPr>
  </w:style>
  <w:style w:type="character" w:styleId="Hyperlink">
    <w:name w:val="Hyperlink"/>
    <w:basedOn w:val="DefaultParagraphFont"/>
    <w:uiPriority w:val="99"/>
    <w:unhideWhenUsed/>
    <w:rsid w:val="006451AB"/>
    <w:rPr>
      <w:color w:val="0000FF"/>
      <w:u w:val="single"/>
    </w:rPr>
  </w:style>
  <w:style w:type="character" w:styleId="Strong">
    <w:name w:val="Strong"/>
    <w:basedOn w:val="DefaultParagraphFont"/>
    <w:uiPriority w:val="22"/>
    <w:qFormat/>
    <w:rsid w:val="006451AB"/>
    <w:rPr>
      <w:b/>
      <w:bCs/>
    </w:rPr>
  </w:style>
  <w:style w:type="paragraph" w:styleId="Header">
    <w:name w:val="header"/>
    <w:basedOn w:val="Normal"/>
    <w:link w:val="HeaderChar"/>
    <w:uiPriority w:val="99"/>
    <w:unhideWhenUsed/>
    <w:rsid w:val="006451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1AB"/>
  </w:style>
  <w:style w:type="paragraph" w:styleId="Footer">
    <w:name w:val="footer"/>
    <w:basedOn w:val="Normal"/>
    <w:link w:val="FooterChar"/>
    <w:uiPriority w:val="99"/>
    <w:unhideWhenUsed/>
    <w:rsid w:val="006451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1AB"/>
  </w:style>
  <w:style w:type="paragraph" w:styleId="BalloonText">
    <w:name w:val="Balloon Text"/>
    <w:basedOn w:val="Normal"/>
    <w:link w:val="BalloonTextChar"/>
    <w:uiPriority w:val="99"/>
    <w:semiHidden/>
    <w:unhideWhenUsed/>
    <w:rsid w:val="006451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1AB"/>
    <w:rPr>
      <w:rFonts w:ascii="Tahoma" w:hAnsi="Tahoma" w:cs="Tahoma"/>
      <w:sz w:val="16"/>
      <w:szCs w:val="16"/>
    </w:rPr>
  </w:style>
  <w:style w:type="character" w:customStyle="1" w:styleId="apple-style-span">
    <w:name w:val="apple-style-span"/>
    <w:basedOn w:val="DefaultParagraphFont"/>
    <w:rsid w:val="00F61188"/>
  </w:style>
  <w:style w:type="character" w:styleId="CommentReference">
    <w:name w:val="annotation reference"/>
    <w:basedOn w:val="DefaultParagraphFont"/>
    <w:uiPriority w:val="99"/>
    <w:semiHidden/>
    <w:unhideWhenUsed/>
    <w:rsid w:val="00EE4924"/>
    <w:rPr>
      <w:sz w:val="16"/>
      <w:szCs w:val="16"/>
    </w:rPr>
  </w:style>
  <w:style w:type="paragraph" w:styleId="CommentText">
    <w:name w:val="annotation text"/>
    <w:basedOn w:val="Normal"/>
    <w:link w:val="CommentTextChar"/>
    <w:uiPriority w:val="99"/>
    <w:semiHidden/>
    <w:unhideWhenUsed/>
    <w:rsid w:val="00EE4924"/>
    <w:pPr>
      <w:spacing w:line="240" w:lineRule="auto"/>
    </w:pPr>
    <w:rPr>
      <w:sz w:val="20"/>
      <w:szCs w:val="20"/>
    </w:rPr>
  </w:style>
  <w:style w:type="character" w:customStyle="1" w:styleId="CommentTextChar">
    <w:name w:val="Comment Text Char"/>
    <w:basedOn w:val="DefaultParagraphFont"/>
    <w:link w:val="CommentText"/>
    <w:uiPriority w:val="99"/>
    <w:semiHidden/>
    <w:rsid w:val="00EE4924"/>
    <w:rPr>
      <w:sz w:val="20"/>
      <w:szCs w:val="20"/>
    </w:rPr>
  </w:style>
  <w:style w:type="paragraph" w:styleId="CommentSubject">
    <w:name w:val="annotation subject"/>
    <w:basedOn w:val="CommentText"/>
    <w:next w:val="CommentText"/>
    <w:link w:val="CommentSubjectChar"/>
    <w:uiPriority w:val="99"/>
    <w:semiHidden/>
    <w:unhideWhenUsed/>
    <w:rsid w:val="00EE4924"/>
    <w:rPr>
      <w:b/>
      <w:bCs/>
    </w:rPr>
  </w:style>
  <w:style w:type="character" w:customStyle="1" w:styleId="CommentSubjectChar">
    <w:name w:val="Comment Subject Char"/>
    <w:basedOn w:val="CommentTextChar"/>
    <w:link w:val="CommentSubject"/>
    <w:uiPriority w:val="99"/>
    <w:semiHidden/>
    <w:rsid w:val="00EE4924"/>
    <w:rPr>
      <w:b/>
      <w:bCs/>
      <w:sz w:val="20"/>
      <w:szCs w:val="20"/>
    </w:rPr>
  </w:style>
  <w:style w:type="paragraph" w:styleId="ListParagraph">
    <w:name w:val="List Paragraph"/>
    <w:basedOn w:val="Normal"/>
    <w:uiPriority w:val="34"/>
    <w:qFormat/>
    <w:rsid w:val="00B30D38"/>
    <w:pPr>
      <w:ind w:left="720"/>
      <w:contextualSpacing/>
    </w:pPr>
  </w:style>
  <w:style w:type="character" w:styleId="FollowedHyperlink">
    <w:name w:val="FollowedHyperlink"/>
    <w:basedOn w:val="DefaultParagraphFont"/>
    <w:uiPriority w:val="99"/>
    <w:semiHidden/>
    <w:unhideWhenUsed/>
    <w:rsid w:val="00790DB9"/>
    <w:rPr>
      <w:color w:val="800080" w:themeColor="followedHyperlink"/>
      <w:u w:val="single"/>
    </w:rPr>
  </w:style>
  <w:style w:type="paragraph" w:customStyle="1" w:styleId="m-8829970495826921324m-5659101273015293895msonormal">
    <w:name w:val="m_-8829970495826921324m_-5659101273015293895msonormal"/>
    <w:basedOn w:val="Normal"/>
    <w:rsid w:val="00937306"/>
    <w:pPr>
      <w:spacing w:before="100" w:beforeAutospacing="1" w:after="100" w:afterAutospacing="1" w:line="240" w:lineRule="auto"/>
    </w:pPr>
    <w:rPr>
      <w:rFonts w:ascii="Times" w:hAnsi="Times"/>
      <w:sz w:val="20"/>
      <w:szCs w:val="20"/>
    </w:rPr>
  </w:style>
  <w:style w:type="character" w:customStyle="1" w:styleId="Heading2Char">
    <w:name w:val="Heading 2 Char"/>
    <w:basedOn w:val="DefaultParagraphFont"/>
    <w:link w:val="Heading2"/>
    <w:uiPriority w:val="9"/>
    <w:semiHidden/>
    <w:rsid w:val="00037153"/>
    <w:rPr>
      <w:rFonts w:asciiTheme="majorHAnsi" w:eastAsiaTheme="majorEastAsia" w:hAnsiTheme="majorHAnsi" w:cstheme="majorBidi"/>
      <w:color w:val="365F91" w:themeColor="accent1" w:themeShade="BF"/>
      <w:sz w:val="26"/>
      <w:szCs w:val="26"/>
    </w:rPr>
  </w:style>
  <w:style w:type="character" w:styleId="PageNumber">
    <w:name w:val="page number"/>
    <w:basedOn w:val="DefaultParagraphFont"/>
    <w:uiPriority w:val="99"/>
    <w:semiHidden/>
    <w:unhideWhenUsed/>
    <w:rsid w:val="000A79C9"/>
  </w:style>
  <w:style w:type="character" w:customStyle="1" w:styleId="UnresolvedMention1">
    <w:name w:val="Unresolved Mention1"/>
    <w:basedOn w:val="DefaultParagraphFont"/>
    <w:uiPriority w:val="99"/>
    <w:rsid w:val="00A47D39"/>
    <w:rPr>
      <w:color w:val="808080"/>
      <w:shd w:val="clear" w:color="auto" w:fill="E6E6E6"/>
    </w:rPr>
  </w:style>
  <w:style w:type="paragraph" w:customStyle="1" w:styleId="Default">
    <w:name w:val="Default"/>
    <w:rsid w:val="00A47D39"/>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3932D7"/>
    <w:pPr>
      <w:spacing w:after="0" w:line="240" w:lineRule="auto"/>
    </w:pPr>
  </w:style>
  <w:style w:type="character" w:styleId="UnresolvedMention">
    <w:name w:val="Unresolved Mention"/>
    <w:basedOn w:val="DefaultParagraphFont"/>
    <w:uiPriority w:val="99"/>
    <w:rsid w:val="00135C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31613">
      <w:bodyDiv w:val="1"/>
      <w:marLeft w:val="0"/>
      <w:marRight w:val="0"/>
      <w:marTop w:val="0"/>
      <w:marBottom w:val="0"/>
      <w:divBdr>
        <w:top w:val="none" w:sz="0" w:space="0" w:color="auto"/>
        <w:left w:val="none" w:sz="0" w:space="0" w:color="auto"/>
        <w:bottom w:val="none" w:sz="0" w:space="0" w:color="auto"/>
        <w:right w:val="none" w:sz="0" w:space="0" w:color="auto"/>
      </w:divBdr>
      <w:divsChild>
        <w:div w:id="585194836">
          <w:marLeft w:val="0"/>
          <w:marRight w:val="0"/>
          <w:marTop w:val="0"/>
          <w:marBottom w:val="0"/>
          <w:divBdr>
            <w:top w:val="none" w:sz="0" w:space="0" w:color="auto"/>
            <w:left w:val="none" w:sz="0" w:space="0" w:color="auto"/>
            <w:bottom w:val="none" w:sz="0" w:space="0" w:color="auto"/>
            <w:right w:val="none" w:sz="0" w:space="0" w:color="auto"/>
          </w:divBdr>
          <w:divsChild>
            <w:div w:id="77603456">
              <w:marLeft w:val="0"/>
              <w:marRight w:val="0"/>
              <w:marTop w:val="0"/>
              <w:marBottom w:val="0"/>
              <w:divBdr>
                <w:top w:val="none" w:sz="0" w:space="0" w:color="auto"/>
                <w:left w:val="none" w:sz="0" w:space="0" w:color="auto"/>
                <w:bottom w:val="none" w:sz="0" w:space="0" w:color="auto"/>
                <w:right w:val="none" w:sz="0" w:space="0" w:color="auto"/>
              </w:divBdr>
              <w:divsChild>
                <w:div w:id="57589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70827">
      <w:bodyDiv w:val="1"/>
      <w:marLeft w:val="0"/>
      <w:marRight w:val="0"/>
      <w:marTop w:val="0"/>
      <w:marBottom w:val="0"/>
      <w:divBdr>
        <w:top w:val="none" w:sz="0" w:space="0" w:color="auto"/>
        <w:left w:val="none" w:sz="0" w:space="0" w:color="auto"/>
        <w:bottom w:val="none" w:sz="0" w:space="0" w:color="auto"/>
        <w:right w:val="none" w:sz="0" w:space="0" w:color="auto"/>
      </w:divBdr>
    </w:div>
    <w:div w:id="86077551">
      <w:bodyDiv w:val="1"/>
      <w:marLeft w:val="0"/>
      <w:marRight w:val="0"/>
      <w:marTop w:val="0"/>
      <w:marBottom w:val="0"/>
      <w:divBdr>
        <w:top w:val="none" w:sz="0" w:space="0" w:color="auto"/>
        <w:left w:val="none" w:sz="0" w:space="0" w:color="auto"/>
        <w:bottom w:val="none" w:sz="0" w:space="0" w:color="auto"/>
        <w:right w:val="none" w:sz="0" w:space="0" w:color="auto"/>
      </w:divBdr>
    </w:div>
    <w:div w:id="91321433">
      <w:bodyDiv w:val="1"/>
      <w:marLeft w:val="0"/>
      <w:marRight w:val="0"/>
      <w:marTop w:val="0"/>
      <w:marBottom w:val="0"/>
      <w:divBdr>
        <w:top w:val="none" w:sz="0" w:space="0" w:color="auto"/>
        <w:left w:val="none" w:sz="0" w:space="0" w:color="auto"/>
        <w:bottom w:val="none" w:sz="0" w:space="0" w:color="auto"/>
        <w:right w:val="none" w:sz="0" w:space="0" w:color="auto"/>
      </w:divBdr>
      <w:divsChild>
        <w:div w:id="1569340864">
          <w:marLeft w:val="0"/>
          <w:marRight w:val="0"/>
          <w:marTop w:val="0"/>
          <w:marBottom w:val="0"/>
          <w:divBdr>
            <w:top w:val="none" w:sz="0" w:space="0" w:color="auto"/>
            <w:left w:val="none" w:sz="0" w:space="0" w:color="auto"/>
            <w:bottom w:val="none" w:sz="0" w:space="0" w:color="auto"/>
            <w:right w:val="none" w:sz="0" w:space="0" w:color="auto"/>
          </w:divBdr>
        </w:div>
      </w:divsChild>
    </w:div>
    <w:div w:id="217402117">
      <w:bodyDiv w:val="1"/>
      <w:marLeft w:val="0"/>
      <w:marRight w:val="0"/>
      <w:marTop w:val="0"/>
      <w:marBottom w:val="0"/>
      <w:divBdr>
        <w:top w:val="none" w:sz="0" w:space="0" w:color="auto"/>
        <w:left w:val="none" w:sz="0" w:space="0" w:color="auto"/>
        <w:bottom w:val="none" w:sz="0" w:space="0" w:color="auto"/>
        <w:right w:val="none" w:sz="0" w:space="0" w:color="auto"/>
      </w:divBdr>
    </w:div>
    <w:div w:id="259217154">
      <w:bodyDiv w:val="1"/>
      <w:marLeft w:val="0"/>
      <w:marRight w:val="0"/>
      <w:marTop w:val="0"/>
      <w:marBottom w:val="0"/>
      <w:divBdr>
        <w:top w:val="none" w:sz="0" w:space="0" w:color="auto"/>
        <w:left w:val="none" w:sz="0" w:space="0" w:color="auto"/>
        <w:bottom w:val="none" w:sz="0" w:space="0" w:color="auto"/>
        <w:right w:val="none" w:sz="0" w:space="0" w:color="auto"/>
      </w:divBdr>
    </w:div>
    <w:div w:id="335117968">
      <w:bodyDiv w:val="1"/>
      <w:marLeft w:val="0"/>
      <w:marRight w:val="0"/>
      <w:marTop w:val="0"/>
      <w:marBottom w:val="0"/>
      <w:divBdr>
        <w:top w:val="none" w:sz="0" w:space="0" w:color="auto"/>
        <w:left w:val="none" w:sz="0" w:space="0" w:color="auto"/>
        <w:bottom w:val="none" w:sz="0" w:space="0" w:color="auto"/>
        <w:right w:val="none" w:sz="0" w:space="0" w:color="auto"/>
      </w:divBdr>
    </w:div>
    <w:div w:id="502863883">
      <w:bodyDiv w:val="1"/>
      <w:marLeft w:val="0"/>
      <w:marRight w:val="0"/>
      <w:marTop w:val="0"/>
      <w:marBottom w:val="0"/>
      <w:divBdr>
        <w:top w:val="none" w:sz="0" w:space="0" w:color="auto"/>
        <w:left w:val="none" w:sz="0" w:space="0" w:color="auto"/>
        <w:bottom w:val="none" w:sz="0" w:space="0" w:color="auto"/>
        <w:right w:val="none" w:sz="0" w:space="0" w:color="auto"/>
      </w:divBdr>
    </w:div>
    <w:div w:id="514924235">
      <w:bodyDiv w:val="1"/>
      <w:marLeft w:val="0"/>
      <w:marRight w:val="0"/>
      <w:marTop w:val="0"/>
      <w:marBottom w:val="0"/>
      <w:divBdr>
        <w:top w:val="none" w:sz="0" w:space="0" w:color="auto"/>
        <w:left w:val="none" w:sz="0" w:space="0" w:color="auto"/>
        <w:bottom w:val="none" w:sz="0" w:space="0" w:color="auto"/>
        <w:right w:val="none" w:sz="0" w:space="0" w:color="auto"/>
      </w:divBdr>
    </w:div>
    <w:div w:id="517042356">
      <w:bodyDiv w:val="1"/>
      <w:marLeft w:val="0"/>
      <w:marRight w:val="0"/>
      <w:marTop w:val="0"/>
      <w:marBottom w:val="0"/>
      <w:divBdr>
        <w:top w:val="none" w:sz="0" w:space="0" w:color="auto"/>
        <w:left w:val="none" w:sz="0" w:space="0" w:color="auto"/>
        <w:bottom w:val="none" w:sz="0" w:space="0" w:color="auto"/>
        <w:right w:val="none" w:sz="0" w:space="0" w:color="auto"/>
      </w:divBdr>
    </w:div>
    <w:div w:id="536771157">
      <w:bodyDiv w:val="1"/>
      <w:marLeft w:val="0"/>
      <w:marRight w:val="0"/>
      <w:marTop w:val="0"/>
      <w:marBottom w:val="0"/>
      <w:divBdr>
        <w:top w:val="none" w:sz="0" w:space="0" w:color="auto"/>
        <w:left w:val="none" w:sz="0" w:space="0" w:color="auto"/>
        <w:bottom w:val="none" w:sz="0" w:space="0" w:color="auto"/>
        <w:right w:val="none" w:sz="0" w:space="0" w:color="auto"/>
      </w:divBdr>
    </w:div>
    <w:div w:id="561989513">
      <w:bodyDiv w:val="1"/>
      <w:marLeft w:val="0"/>
      <w:marRight w:val="0"/>
      <w:marTop w:val="0"/>
      <w:marBottom w:val="0"/>
      <w:divBdr>
        <w:top w:val="none" w:sz="0" w:space="0" w:color="auto"/>
        <w:left w:val="none" w:sz="0" w:space="0" w:color="auto"/>
        <w:bottom w:val="none" w:sz="0" w:space="0" w:color="auto"/>
        <w:right w:val="none" w:sz="0" w:space="0" w:color="auto"/>
      </w:divBdr>
      <w:divsChild>
        <w:div w:id="1878547473">
          <w:marLeft w:val="274"/>
          <w:marRight w:val="0"/>
          <w:marTop w:val="0"/>
          <w:marBottom w:val="40"/>
          <w:divBdr>
            <w:top w:val="none" w:sz="0" w:space="0" w:color="auto"/>
            <w:left w:val="none" w:sz="0" w:space="0" w:color="auto"/>
            <w:bottom w:val="none" w:sz="0" w:space="0" w:color="auto"/>
            <w:right w:val="none" w:sz="0" w:space="0" w:color="auto"/>
          </w:divBdr>
        </w:div>
        <w:div w:id="690187913">
          <w:marLeft w:val="274"/>
          <w:marRight w:val="0"/>
          <w:marTop w:val="0"/>
          <w:marBottom w:val="40"/>
          <w:divBdr>
            <w:top w:val="none" w:sz="0" w:space="0" w:color="auto"/>
            <w:left w:val="none" w:sz="0" w:space="0" w:color="auto"/>
            <w:bottom w:val="none" w:sz="0" w:space="0" w:color="auto"/>
            <w:right w:val="none" w:sz="0" w:space="0" w:color="auto"/>
          </w:divBdr>
        </w:div>
      </w:divsChild>
    </w:div>
    <w:div w:id="696321610">
      <w:bodyDiv w:val="1"/>
      <w:marLeft w:val="0"/>
      <w:marRight w:val="0"/>
      <w:marTop w:val="0"/>
      <w:marBottom w:val="0"/>
      <w:divBdr>
        <w:top w:val="none" w:sz="0" w:space="0" w:color="auto"/>
        <w:left w:val="none" w:sz="0" w:space="0" w:color="auto"/>
        <w:bottom w:val="none" w:sz="0" w:space="0" w:color="auto"/>
        <w:right w:val="none" w:sz="0" w:space="0" w:color="auto"/>
      </w:divBdr>
    </w:div>
    <w:div w:id="736362921">
      <w:bodyDiv w:val="1"/>
      <w:marLeft w:val="0"/>
      <w:marRight w:val="0"/>
      <w:marTop w:val="0"/>
      <w:marBottom w:val="0"/>
      <w:divBdr>
        <w:top w:val="none" w:sz="0" w:space="0" w:color="auto"/>
        <w:left w:val="none" w:sz="0" w:space="0" w:color="auto"/>
        <w:bottom w:val="none" w:sz="0" w:space="0" w:color="auto"/>
        <w:right w:val="none" w:sz="0" w:space="0" w:color="auto"/>
      </w:divBdr>
    </w:div>
    <w:div w:id="869298398">
      <w:bodyDiv w:val="1"/>
      <w:marLeft w:val="0"/>
      <w:marRight w:val="0"/>
      <w:marTop w:val="0"/>
      <w:marBottom w:val="0"/>
      <w:divBdr>
        <w:top w:val="none" w:sz="0" w:space="0" w:color="auto"/>
        <w:left w:val="none" w:sz="0" w:space="0" w:color="auto"/>
        <w:bottom w:val="none" w:sz="0" w:space="0" w:color="auto"/>
        <w:right w:val="none" w:sz="0" w:space="0" w:color="auto"/>
      </w:divBdr>
    </w:div>
    <w:div w:id="975448719">
      <w:bodyDiv w:val="1"/>
      <w:marLeft w:val="0"/>
      <w:marRight w:val="0"/>
      <w:marTop w:val="0"/>
      <w:marBottom w:val="0"/>
      <w:divBdr>
        <w:top w:val="none" w:sz="0" w:space="0" w:color="auto"/>
        <w:left w:val="none" w:sz="0" w:space="0" w:color="auto"/>
        <w:bottom w:val="none" w:sz="0" w:space="0" w:color="auto"/>
        <w:right w:val="none" w:sz="0" w:space="0" w:color="auto"/>
      </w:divBdr>
    </w:div>
    <w:div w:id="1046636021">
      <w:bodyDiv w:val="1"/>
      <w:marLeft w:val="0"/>
      <w:marRight w:val="0"/>
      <w:marTop w:val="0"/>
      <w:marBottom w:val="0"/>
      <w:divBdr>
        <w:top w:val="none" w:sz="0" w:space="0" w:color="auto"/>
        <w:left w:val="none" w:sz="0" w:space="0" w:color="auto"/>
        <w:bottom w:val="none" w:sz="0" w:space="0" w:color="auto"/>
        <w:right w:val="none" w:sz="0" w:space="0" w:color="auto"/>
      </w:divBdr>
      <w:divsChild>
        <w:div w:id="1714573339">
          <w:marLeft w:val="0"/>
          <w:marRight w:val="0"/>
          <w:marTop w:val="0"/>
          <w:marBottom w:val="0"/>
          <w:divBdr>
            <w:top w:val="none" w:sz="0" w:space="0" w:color="auto"/>
            <w:left w:val="none" w:sz="0" w:space="0" w:color="auto"/>
            <w:bottom w:val="none" w:sz="0" w:space="0" w:color="auto"/>
            <w:right w:val="none" w:sz="0" w:space="0" w:color="auto"/>
          </w:divBdr>
        </w:div>
      </w:divsChild>
    </w:div>
    <w:div w:id="1078819231">
      <w:bodyDiv w:val="1"/>
      <w:marLeft w:val="0"/>
      <w:marRight w:val="0"/>
      <w:marTop w:val="0"/>
      <w:marBottom w:val="0"/>
      <w:divBdr>
        <w:top w:val="none" w:sz="0" w:space="0" w:color="auto"/>
        <w:left w:val="none" w:sz="0" w:space="0" w:color="auto"/>
        <w:bottom w:val="none" w:sz="0" w:space="0" w:color="auto"/>
        <w:right w:val="none" w:sz="0" w:space="0" w:color="auto"/>
      </w:divBdr>
    </w:div>
    <w:div w:id="1128935002">
      <w:bodyDiv w:val="1"/>
      <w:marLeft w:val="0"/>
      <w:marRight w:val="0"/>
      <w:marTop w:val="0"/>
      <w:marBottom w:val="0"/>
      <w:divBdr>
        <w:top w:val="none" w:sz="0" w:space="0" w:color="auto"/>
        <w:left w:val="none" w:sz="0" w:space="0" w:color="auto"/>
        <w:bottom w:val="none" w:sz="0" w:space="0" w:color="auto"/>
        <w:right w:val="none" w:sz="0" w:space="0" w:color="auto"/>
      </w:divBdr>
    </w:div>
    <w:div w:id="1144614673">
      <w:bodyDiv w:val="1"/>
      <w:marLeft w:val="0"/>
      <w:marRight w:val="0"/>
      <w:marTop w:val="0"/>
      <w:marBottom w:val="0"/>
      <w:divBdr>
        <w:top w:val="none" w:sz="0" w:space="0" w:color="auto"/>
        <w:left w:val="none" w:sz="0" w:space="0" w:color="auto"/>
        <w:bottom w:val="none" w:sz="0" w:space="0" w:color="auto"/>
        <w:right w:val="none" w:sz="0" w:space="0" w:color="auto"/>
      </w:divBdr>
      <w:divsChild>
        <w:div w:id="702752532">
          <w:marLeft w:val="0"/>
          <w:marRight w:val="0"/>
          <w:marTop w:val="0"/>
          <w:marBottom w:val="0"/>
          <w:divBdr>
            <w:top w:val="none" w:sz="0" w:space="0" w:color="auto"/>
            <w:left w:val="none" w:sz="0" w:space="0" w:color="auto"/>
            <w:bottom w:val="none" w:sz="0" w:space="0" w:color="auto"/>
            <w:right w:val="none" w:sz="0" w:space="0" w:color="auto"/>
          </w:divBdr>
          <w:divsChild>
            <w:div w:id="74401071">
              <w:marLeft w:val="0"/>
              <w:marRight w:val="0"/>
              <w:marTop w:val="0"/>
              <w:marBottom w:val="0"/>
              <w:divBdr>
                <w:top w:val="none" w:sz="0" w:space="0" w:color="auto"/>
                <w:left w:val="none" w:sz="0" w:space="0" w:color="auto"/>
                <w:bottom w:val="none" w:sz="0" w:space="0" w:color="auto"/>
                <w:right w:val="none" w:sz="0" w:space="0" w:color="auto"/>
              </w:divBdr>
              <w:divsChild>
                <w:div w:id="194399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244011">
      <w:bodyDiv w:val="1"/>
      <w:marLeft w:val="0"/>
      <w:marRight w:val="0"/>
      <w:marTop w:val="0"/>
      <w:marBottom w:val="0"/>
      <w:divBdr>
        <w:top w:val="none" w:sz="0" w:space="0" w:color="auto"/>
        <w:left w:val="none" w:sz="0" w:space="0" w:color="auto"/>
        <w:bottom w:val="none" w:sz="0" w:space="0" w:color="auto"/>
        <w:right w:val="none" w:sz="0" w:space="0" w:color="auto"/>
      </w:divBdr>
    </w:div>
    <w:div w:id="1226836038">
      <w:bodyDiv w:val="1"/>
      <w:marLeft w:val="0"/>
      <w:marRight w:val="0"/>
      <w:marTop w:val="0"/>
      <w:marBottom w:val="0"/>
      <w:divBdr>
        <w:top w:val="none" w:sz="0" w:space="0" w:color="auto"/>
        <w:left w:val="none" w:sz="0" w:space="0" w:color="auto"/>
        <w:bottom w:val="none" w:sz="0" w:space="0" w:color="auto"/>
        <w:right w:val="none" w:sz="0" w:space="0" w:color="auto"/>
      </w:divBdr>
      <w:divsChild>
        <w:div w:id="1243685095">
          <w:marLeft w:val="274"/>
          <w:marRight w:val="0"/>
          <w:marTop w:val="0"/>
          <w:marBottom w:val="0"/>
          <w:divBdr>
            <w:top w:val="none" w:sz="0" w:space="0" w:color="auto"/>
            <w:left w:val="none" w:sz="0" w:space="0" w:color="auto"/>
            <w:bottom w:val="none" w:sz="0" w:space="0" w:color="auto"/>
            <w:right w:val="none" w:sz="0" w:space="0" w:color="auto"/>
          </w:divBdr>
        </w:div>
      </w:divsChild>
    </w:div>
    <w:div w:id="1265697630">
      <w:bodyDiv w:val="1"/>
      <w:marLeft w:val="0"/>
      <w:marRight w:val="0"/>
      <w:marTop w:val="0"/>
      <w:marBottom w:val="0"/>
      <w:divBdr>
        <w:top w:val="none" w:sz="0" w:space="0" w:color="auto"/>
        <w:left w:val="none" w:sz="0" w:space="0" w:color="auto"/>
        <w:bottom w:val="none" w:sz="0" w:space="0" w:color="auto"/>
        <w:right w:val="none" w:sz="0" w:space="0" w:color="auto"/>
      </w:divBdr>
    </w:div>
    <w:div w:id="1352073739">
      <w:bodyDiv w:val="1"/>
      <w:marLeft w:val="0"/>
      <w:marRight w:val="0"/>
      <w:marTop w:val="0"/>
      <w:marBottom w:val="0"/>
      <w:divBdr>
        <w:top w:val="none" w:sz="0" w:space="0" w:color="auto"/>
        <w:left w:val="none" w:sz="0" w:space="0" w:color="auto"/>
        <w:bottom w:val="none" w:sz="0" w:space="0" w:color="auto"/>
        <w:right w:val="none" w:sz="0" w:space="0" w:color="auto"/>
      </w:divBdr>
    </w:div>
    <w:div w:id="1417097485">
      <w:bodyDiv w:val="1"/>
      <w:marLeft w:val="0"/>
      <w:marRight w:val="0"/>
      <w:marTop w:val="0"/>
      <w:marBottom w:val="0"/>
      <w:divBdr>
        <w:top w:val="none" w:sz="0" w:space="0" w:color="auto"/>
        <w:left w:val="none" w:sz="0" w:space="0" w:color="auto"/>
        <w:bottom w:val="none" w:sz="0" w:space="0" w:color="auto"/>
        <w:right w:val="none" w:sz="0" w:space="0" w:color="auto"/>
      </w:divBdr>
    </w:div>
    <w:div w:id="1499423109">
      <w:bodyDiv w:val="1"/>
      <w:marLeft w:val="0"/>
      <w:marRight w:val="0"/>
      <w:marTop w:val="0"/>
      <w:marBottom w:val="0"/>
      <w:divBdr>
        <w:top w:val="none" w:sz="0" w:space="0" w:color="auto"/>
        <w:left w:val="none" w:sz="0" w:space="0" w:color="auto"/>
        <w:bottom w:val="none" w:sz="0" w:space="0" w:color="auto"/>
        <w:right w:val="none" w:sz="0" w:space="0" w:color="auto"/>
      </w:divBdr>
    </w:div>
    <w:div w:id="1609771487">
      <w:bodyDiv w:val="1"/>
      <w:marLeft w:val="0"/>
      <w:marRight w:val="0"/>
      <w:marTop w:val="0"/>
      <w:marBottom w:val="0"/>
      <w:divBdr>
        <w:top w:val="none" w:sz="0" w:space="0" w:color="auto"/>
        <w:left w:val="none" w:sz="0" w:space="0" w:color="auto"/>
        <w:bottom w:val="none" w:sz="0" w:space="0" w:color="auto"/>
        <w:right w:val="none" w:sz="0" w:space="0" w:color="auto"/>
      </w:divBdr>
    </w:div>
    <w:div w:id="1641114371">
      <w:bodyDiv w:val="1"/>
      <w:marLeft w:val="0"/>
      <w:marRight w:val="0"/>
      <w:marTop w:val="0"/>
      <w:marBottom w:val="0"/>
      <w:divBdr>
        <w:top w:val="none" w:sz="0" w:space="0" w:color="auto"/>
        <w:left w:val="none" w:sz="0" w:space="0" w:color="auto"/>
        <w:bottom w:val="none" w:sz="0" w:space="0" w:color="auto"/>
        <w:right w:val="none" w:sz="0" w:space="0" w:color="auto"/>
      </w:divBdr>
    </w:div>
    <w:div w:id="1675179737">
      <w:bodyDiv w:val="1"/>
      <w:marLeft w:val="0"/>
      <w:marRight w:val="0"/>
      <w:marTop w:val="0"/>
      <w:marBottom w:val="0"/>
      <w:divBdr>
        <w:top w:val="none" w:sz="0" w:space="0" w:color="auto"/>
        <w:left w:val="none" w:sz="0" w:space="0" w:color="auto"/>
        <w:bottom w:val="none" w:sz="0" w:space="0" w:color="auto"/>
        <w:right w:val="none" w:sz="0" w:space="0" w:color="auto"/>
      </w:divBdr>
    </w:div>
    <w:div w:id="1768305426">
      <w:bodyDiv w:val="1"/>
      <w:marLeft w:val="0"/>
      <w:marRight w:val="0"/>
      <w:marTop w:val="0"/>
      <w:marBottom w:val="0"/>
      <w:divBdr>
        <w:top w:val="none" w:sz="0" w:space="0" w:color="auto"/>
        <w:left w:val="none" w:sz="0" w:space="0" w:color="auto"/>
        <w:bottom w:val="none" w:sz="0" w:space="0" w:color="auto"/>
        <w:right w:val="none" w:sz="0" w:space="0" w:color="auto"/>
      </w:divBdr>
    </w:div>
    <w:div w:id="1782650293">
      <w:bodyDiv w:val="1"/>
      <w:marLeft w:val="0"/>
      <w:marRight w:val="0"/>
      <w:marTop w:val="0"/>
      <w:marBottom w:val="0"/>
      <w:divBdr>
        <w:top w:val="none" w:sz="0" w:space="0" w:color="auto"/>
        <w:left w:val="none" w:sz="0" w:space="0" w:color="auto"/>
        <w:bottom w:val="none" w:sz="0" w:space="0" w:color="auto"/>
        <w:right w:val="none" w:sz="0" w:space="0" w:color="auto"/>
      </w:divBdr>
      <w:divsChild>
        <w:div w:id="1356347896">
          <w:marLeft w:val="274"/>
          <w:marRight w:val="0"/>
          <w:marTop w:val="0"/>
          <w:marBottom w:val="0"/>
          <w:divBdr>
            <w:top w:val="none" w:sz="0" w:space="0" w:color="auto"/>
            <w:left w:val="none" w:sz="0" w:space="0" w:color="auto"/>
            <w:bottom w:val="none" w:sz="0" w:space="0" w:color="auto"/>
            <w:right w:val="none" w:sz="0" w:space="0" w:color="auto"/>
          </w:divBdr>
        </w:div>
        <w:div w:id="1822698548">
          <w:marLeft w:val="274"/>
          <w:marRight w:val="0"/>
          <w:marTop w:val="0"/>
          <w:marBottom w:val="0"/>
          <w:divBdr>
            <w:top w:val="none" w:sz="0" w:space="0" w:color="auto"/>
            <w:left w:val="none" w:sz="0" w:space="0" w:color="auto"/>
            <w:bottom w:val="none" w:sz="0" w:space="0" w:color="auto"/>
            <w:right w:val="none" w:sz="0" w:space="0" w:color="auto"/>
          </w:divBdr>
        </w:div>
        <w:div w:id="416168810">
          <w:marLeft w:val="274"/>
          <w:marRight w:val="0"/>
          <w:marTop w:val="0"/>
          <w:marBottom w:val="0"/>
          <w:divBdr>
            <w:top w:val="none" w:sz="0" w:space="0" w:color="auto"/>
            <w:left w:val="none" w:sz="0" w:space="0" w:color="auto"/>
            <w:bottom w:val="none" w:sz="0" w:space="0" w:color="auto"/>
            <w:right w:val="none" w:sz="0" w:space="0" w:color="auto"/>
          </w:divBdr>
        </w:div>
        <w:div w:id="394085197">
          <w:marLeft w:val="274"/>
          <w:marRight w:val="0"/>
          <w:marTop w:val="0"/>
          <w:marBottom w:val="40"/>
          <w:divBdr>
            <w:top w:val="none" w:sz="0" w:space="0" w:color="auto"/>
            <w:left w:val="none" w:sz="0" w:space="0" w:color="auto"/>
            <w:bottom w:val="none" w:sz="0" w:space="0" w:color="auto"/>
            <w:right w:val="none" w:sz="0" w:space="0" w:color="auto"/>
          </w:divBdr>
        </w:div>
        <w:div w:id="938829375">
          <w:marLeft w:val="274"/>
          <w:marRight w:val="0"/>
          <w:marTop w:val="0"/>
          <w:marBottom w:val="40"/>
          <w:divBdr>
            <w:top w:val="none" w:sz="0" w:space="0" w:color="auto"/>
            <w:left w:val="none" w:sz="0" w:space="0" w:color="auto"/>
            <w:bottom w:val="none" w:sz="0" w:space="0" w:color="auto"/>
            <w:right w:val="none" w:sz="0" w:space="0" w:color="auto"/>
          </w:divBdr>
        </w:div>
        <w:div w:id="1413089025">
          <w:marLeft w:val="274"/>
          <w:marRight w:val="0"/>
          <w:marTop w:val="0"/>
          <w:marBottom w:val="40"/>
          <w:divBdr>
            <w:top w:val="none" w:sz="0" w:space="0" w:color="auto"/>
            <w:left w:val="none" w:sz="0" w:space="0" w:color="auto"/>
            <w:bottom w:val="none" w:sz="0" w:space="0" w:color="auto"/>
            <w:right w:val="none" w:sz="0" w:space="0" w:color="auto"/>
          </w:divBdr>
        </w:div>
        <w:div w:id="1170561166">
          <w:marLeft w:val="274"/>
          <w:marRight w:val="0"/>
          <w:marTop w:val="0"/>
          <w:marBottom w:val="40"/>
          <w:divBdr>
            <w:top w:val="none" w:sz="0" w:space="0" w:color="auto"/>
            <w:left w:val="none" w:sz="0" w:space="0" w:color="auto"/>
            <w:bottom w:val="none" w:sz="0" w:space="0" w:color="auto"/>
            <w:right w:val="none" w:sz="0" w:space="0" w:color="auto"/>
          </w:divBdr>
        </w:div>
        <w:div w:id="1641881124">
          <w:marLeft w:val="274"/>
          <w:marRight w:val="0"/>
          <w:marTop w:val="0"/>
          <w:marBottom w:val="40"/>
          <w:divBdr>
            <w:top w:val="none" w:sz="0" w:space="0" w:color="auto"/>
            <w:left w:val="none" w:sz="0" w:space="0" w:color="auto"/>
            <w:bottom w:val="none" w:sz="0" w:space="0" w:color="auto"/>
            <w:right w:val="none" w:sz="0" w:space="0" w:color="auto"/>
          </w:divBdr>
        </w:div>
        <w:div w:id="249193296">
          <w:marLeft w:val="274"/>
          <w:marRight w:val="0"/>
          <w:marTop w:val="0"/>
          <w:marBottom w:val="40"/>
          <w:divBdr>
            <w:top w:val="none" w:sz="0" w:space="0" w:color="auto"/>
            <w:left w:val="none" w:sz="0" w:space="0" w:color="auto"/>
            <w:bottom w:val="none" w:sz="0" w:space="0" w:color="auto"/>
            <w:right w:val="none" w:sz="0" w:space="0" w:color="auto"/>
          </w:divBdr>
        </w:div>
        <w:div w:id="563638089">
          <w:marLeft w:val="274"/>
          <w:marRight w:val="0"/>
          <w:marTop w:val="0"/>
          <w:marBottom w:val="40"/>
          <w:divBdr>
            <w:top w:val="none" w:sz="0" w:space="0" w:color="auto"/>
            <w:left w:val="none" w:sz="0" w:space="0" w:color="auto"/>
            <w:bottom w:val="none" w:sz="0" w:space="0" w:color="auto"/>
            <w:right w:val="none" w:sz="0" w:space="0" w:color="auto"/>
          </w:divBdr>
        </w:div>
        <w:div w:id="1448693655">
          <w:marLeft w:val="274"/>
          <w:marRight w:val="0"/>
          <w:marTop w:val="0"/>
          <w:marBottom w:val="40"/>
          <w:divBdr>
            <w:top w:val="none" w:sz="0" w:space="0" w:color="auto"/>
            <w:left w:val="none" w:sz="0" w:space="0" w:color="auto"/>
            <w:bottom w:val="none" w:sz="0" w:space="0" w:color="auto"/>
            <w:right w:val="none" w:sz="0" w:space="0" w:color="auto"/>
          </w:divBdr>
        </w:div>
        <w:div w:id="845095542">
          <w:marLeft w:val="274"/>
          <w:marRight w:val="0"/>
          <w:marTop w:val="0"/>
          <w:marBottom w:val="40"/>
          <w:divBdr>
            <w:top w:val="none" w:sz="0" w:space="0" w:color="auto"/>
            <w:left w:val="none" w:sz="0" w:space="0" w:color="auto"/>
            <w:bottom w:val="none" w:sz="0" w:space="0" w:color="auto"/>
            <w:right w:val="none" w:sz="0" w:space="0" w:color="auto"/>
          </w:divBdr>
        </w:div>
        <w:div w:id="1845172298">
          <w:marLeft w:val="274"/>
          <w:marRight w:val="0"/>
          <w:marTop w:val="0"/>
          <w:marBottom w:val="0"/>
          <w:divBdr>
            <w:top w:val="none" w:sz="0" w:space="0" w:color="auto"/>
            <w:left w:val="none" w:sz="0" w:space="0" w:color="auto"/>
            <w:bottom w:val="none" w:sz="0" w:space="0" w:color="auto"/>
            <w:right w:val="none" w:sz="0" w:space="0" w:color="auto"/>
          </w:divBdr>
        </w:div>
        <w:div w:id="445122430">
          <w:marLeft w:val="274"/>
          <w:marRight w:val="0"/>
          <w:marTop w:val="0"/>
          <w:marBottom w:val="0"/>
          <w:divBdr>
            <w:top w:val="none" w:sz="0" w:space="0" w:color="auto"/>
            <w:left w:val="none" w:sz="0" w:space="0" w:color="auto"/>
            <w:bottom w:val="none" w:sz="0" w:space="0" w:color="auto"/>
            <w:right w:val="none" w:sz="0" w:space="0" w:color="auto"/>
          </w:divBdr>
        </w:div>
      </w:divsChild>
    </w:div>
    <w:div w:id="1857041546">
      <w:bodyDiv w:val="1"/>
      <w:marLeft w:val="0"/>
      <w:marRight w:val="0"/>
      <w:marTop w:val="0"/>
      <w:marBottom w:val="0"/>
      <w:divBdr>
        <w:top w:val="none" w:sz="0" w:space="0" w:color="auto"/>
        <w:left w:val="none" w:sz="0" w:space="0" w:color="auto"/>
        <w:bottom w:val="none" w:sz="0" w:space="0" w:color="auto"/>
        <w:right w:val="none" w:sz="0" w:space="0" w:color="auto"/>
      </w:divBdr>
    </w:div>
    <w:div w:id="1935938768">
      <w:bodyDiv w:val="1"/>
      <w:marLeft w:val="0"/>
      <w:marRight w:val="0"/>
      <w:marTop w:val="0"/>
      <w:marBottom w:val="0"/>
      <w:divBdr>
        <w:top w:val="none" w:sz="0" w:space="0" w:color="auto"/>
        <w:left w:val="none" w:sz="0" w:space="0" w:color="auto"/>
        <w:bottom w:val="none" w:sz="0" w:space="0" w:color="auto"/>
        <w:right w:val="none" w:sz="0" w:space="0" w:color="auto"/>
      </w:divBdr>
    </w:div>
    <w:div w:id="1974750098">
      <w:bodyDiv w:val="1"/>
      <w:marLeft w:val="0"/>
      <w:marRight w:val="0"/>
      <w:marTop w:val="0"/>
      <w:marBottom w:val="0"/>
      <w:divBdr>
        <w:top w:val="none" w:sz="0" w:space="0" w:color="auto"/>
        <w:left w:val="none" w:sz="0" w:space="0" w:color="auto"/>
        <w:bottom w:val="none" w:sz="0" w:space="0" w:color="auto"/>
        <w:right w:val="none" w:sz="0" w:space="0" w:color="auto"/>
      </w:divBdr>
    </w:div>
    <w:div w:id="2020614386">
      <w:bodyDiv w:val="1"/>
      <w:marLeft w:val="0"/>
      <w:marRight w:val="0"/>
      <w:marTop w:val="0"/>
      <w:marBottom w:val="0"/>
      <w:divBdr>
        <w:top w:val="none" w:sz="0" w:space="0" w:color="auto"/>
        <w:left w:val="none" w:sz="0" w:space="0" w:color="auto"/>
        <w:bottom w:val="none" w:sz="0" w:space="0" w:color="auto"/>
        <w:right w:val="none" w:sz="0" w:space="0" w:color="auto"/>
      </w:divBdr>
      <w:divsChild>
        <w:div w:id="426192345">
          <w:marLeft w:val="0"/>
          <w:marRight w:val="0"/>
          <w:marTop w:val="0"/>
          <w:marBottom w:val="0"/>
          <w:divBdr>
            <w:top w:val="none" w:sz="0" w:space="0" w:color="auto"/>
            <w:left w:val="none" w:sz="0" w:space="0" w:color="auto"/>
            <w:bottom w:val="none" w:sz="0" w:space="0" w:color="auto"/>
            <w:right w:val="none" w:sz="0" w:space="0" w:color="auto"/>
          </w:divBdr>
          <w:divsChild>
            <w:div w:id="47918561">
              <w:marLeft w:val="0"/>
              <w:marRight w:val="0"/>
              <w:marTop w:val="0"/>
              <w:marBottom w:val="0"/>
              <w:divBdr>
                <w:top w:val="none" w:sz="0" w:space="0" w:color="auto"/>
                <w:left w:val="none" w:sz="0" w:space="0" w:color="auto"/>
                <w:bottom w:val="none" w:sz="0" w:space="0" w:color="auto"/>
                <w:right w:val="none" w:sz="0" w:space="0" w:color="auto"/>
              </w:divBdr>
              <w:divsChild>
                <w:div w:id="1770855613">
                  <w:marLeft w:val="0"/>
                  <w:marRight w:val="0"/>
                  <w:marTop w:val="0"/>
                  <w:marBottom w:val="0"/>
                  <w:divBdr>
                    <w:top w:val="none" w:sz="0" w:space="0" w:color="auto"/>
                    <w:left w:val="none" w:sz="0" w:space="0" w:color="auto"/>
                    <w:bottom w:val="none" w:sz="0" w:space="0" w:color="auto"/>
                    <w:right w:val="none" w:sz="0" w:space="0" w:color="auto"/>
                  </w:divBdr>
                </w:div>
              </w:divsChild>
            </w:div>
            <w:div w:id="1783112060">
              <w:marLeft w:val="0"/>
              <w:marRight w:val="0"/>
              <w:marTop w:val="0"/>
              <w:marBottom w:val="0"/>
              <w:divBdr>
                <w:top w:val="none" w:sz="0" w:space="0" w:color="auto"/>
                <w:left w:val="none" w:sz="0" w:space="0" w:color="auto"/>
                <w:bottom w:val="none" w:sz="0" w:space="0" w:color="auto"/>
                <w:right w:val="none" w:sz="0" w:space="0" w:color="auto"/>
              </w:divBdr>
              <w:divsChild>
                <w:div w:id="46723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2195">
          <w:marLeft w:val="0"/>
          <w:marRight w:val="0"/>
          <w:marTop w:val="0"/>
          <w:marBottom w:val="0"/>
          <w:divBdr>
            <w:top w:val="none" w:sz="0" w:space="0" w:color="auto"/>
            <w:left w:val="none" w:sz="0" w:space="0" w:color="auto"/>
            <w:bottom w:val="none" w:sz="0" w:space="0" w:color="auto"/>
            <w:right w:val="none" w:sz="0" w:space="0" w:color="auto"/>
          </w:divBdr>
          <w:divsChild>
            <w:div w:id="24605080">
              <w:marLeft w:val="0"/>
              <w:marRight w:val="0"/>
              <w:marTop w:val="0"/>
              <w:marBottom w:val="0"/>
              <w:divBdr>
                <w:top w:val="none" w:sz="0" w:space="0" w:color="auto"/>
                <w:left w:val="none" w:sz="0" w:space="0" w:color="auto"/>
                <w:bottom w:val="none" w:sz="0" w:space="0" w:color="auto"/>
                <w:right w:val="none" w:sz="0" w:space="0" w:color="auto"/>
              </w:divBdr>
              <w:divsChild>
                <w:div w:id="206618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4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eseehome.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otalvision.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296BC-80C2-DD42-96D4-D57F7AFD3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555</Words>
  <Characters>3169</Characters>
  <Application>Microsoft Office Word</Application>
  <DocSecurity>0</DocSecurity>
  <PresentationFormat>14|.DOCX</PresentationFormat>
  <Lines>26</Lines>
  <Paragraphs>7</Paragraphs>
  <ScaleCrop>false</ScaleCrop>
  <HeadingPairs>
    <vt:vector size="2" baseType="variant">
      <vt:variant>
        <vt:lpstr>Title</vt:lpstr>
      </vt:variant>
      <vt:variant>
        <vt:i4>1</vt:i4>
      </vt:variant>
    </vt:vector>
  </HeadingPairs>
  <TitlesOfParts>
    <vt:vector size="1" baseType="lpstr">
      <vt:lpstr>Draft Press Release to Announce Palmetto Decision to Value Physician Component (D0781876).DOCX</vt:lpstr>
    </vt:vector>
  </TitlesOfParts>
  <Company>Hewlett-Packard</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Press Release to Announce Palmetto Decision to Value Physician Component (D0781876).DOCX</dc:title>
  <dc:subject>D0781876.DOCX / 1 /font=8</dc:subject>
  <dc:creator>Sheree Aronson</dc:creator>
  <cp:lastModifiedBy>Jada Hoffman</cp:lastModifiedBy>
  <cp:revision>14</cp:revision>
  <cp:lastPrinted>2016-04-27T23:05:00Z</cp:lastPrinted>
  <dcterms:created xsi:type="dcterms:W3CDTF">2018-10-10T19:25:00Z</dcterms:created>
  <dcterms:modified xsi:type="dcterms:W3CDTF">2022-08-16T16:20:00Z</dcterms:modified>
</cp:coreProperties>
</file>